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9A41D2E" w:rsidR="009D60D5" w:rsidRPr="001B5605" w:rsidRDefault="00464CB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982BB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982BB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343CFA">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84D04"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1385BCC7" w:rsidR="00741D2D" w:rsidRPr="006067BD" w:rsidRDefault="007B7E4E" w:rsidP="006067BD">
            <w:pPr>
              <w:spacing w:before="120" w:line="240" w:lineRule="auto"/>
              <w:jc w:val="both"/>
              <w:rPr>
                <w:rFonts w:asciiTheme="minorHAnsi" w:hAnsiTheme="minorHAnsi" w:cs="Arial"/>
                <w:sz w:val="22"/>
                <w:lang w:val="en-GB"/>
              </w:rPr>
            </w:pPr>
            <w:r w:rsidRPr="007B7E4E">
              <w:rPr>
                <w:rFonts w:asciiTheme="minorHAnsi" w:hAnsiTheme="minorHAnsi" w:cs="Arial"/>
                <w:sz w:val="22"/>
                <w:lang w:val="en-GB"/>
              </w:rPr>
              <w:t>Supply, delivery and installation of office furniture</w:t>
            </w:r>
            <w:r w:rsidRPr="007B7E4E">
              <w:rPr>
                <w:rFonts w:asciiTheme="minorHAnsi" w:hAnsiTheme="minorHAnsi" w:cs="Arial"/>
                <w:sz w:val="22"/>
                <w:lang w:val="en-GB"/>
              </w:rPr>
              <w:cr/>
            </w:r>
            <w:r>
              <w:rPr>
                <w:rFonts w:asciiTheme="minorHAnsi" w:hAnsiTheme="minorHAnsi" w:cs="Arial"/>
                <w:sz w:val="22"/>
                <w:lang w:val="en-GB"/>
              </w:rPr>
              <w:t xml:space="preserve"> </w:t>
            </w:r>
            <w:proofErr w:type="gramStart"/>
            <w:r w:rsidR="006067BD" w:rsidRPr="00343CFA">
              <w:rPr>
                <w:rFonts w:asciiTheme="minorHAnsi" w:hAnsiTheme="minorHAnsi" w:cs="Arial"/>
                <w:sz w:val="22"/>
                <w:lang w:val="en-GB"/>
              </w:rPr>
              <w:t>in</w:t>
            </w:r>
            <w:proofErr w:type="gramEnd"/>
            <w:r w:rsidR="006067BD" w:rsidRPr="00343CFA">
              <w:rPr>
                <w:rFonts w:asciiTheme="minorHAnsi" w:hAnsiTheme="minorHAnsi" w:cs="Arial"/>
                <w:sz w:val="22"/>
                <w:lang w:val="en-GB"/>
              </w:rPr>
              <w:t xml:space="preserve"> the premises rented by Expertise France at CACTUS PLAZA – 7th FLOOR, Addis Ababa, Ethiopia.</w:t>
            </w:r>
          </w:p>
        </w:tc>
      </w:tr>
      <w:tr w:rsidR="008714BB" w:rsidRPr="00D84D04"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D84D04"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6067BD" w:rsidRDefault="00540DA7" w:rsidP="00540DA7">
            <w:pPr>
              <w:rPr>
                <w:rFonts w:asciiTheme="minorHAnsi" w:hAnsiTheme="minorHAnsi"/>
                <w:b/>
                <w:caps/>
                <w:smallCaps/>
                <w:sz w:val="24"/>
                <w:lang w:val="en-GB"/>
              </w:rPr>
            </w:pPr>
            <w:bookmarkStart w:id="2" w:name="_Toc392669628"/>
            <w:r w:rsidRPr="006067BD">
              <w:rPr>
                <w:rFonts w:asciiTheme="minorHAnsi" w:hAnsiTheme="minorHAnsi"/>
                <w:b/>
                <w:bCs/>
                <w:smallCaps/>
                <w:sz w:val="24"/>
                <w:lang w:val="en"/>
              </w:rPr>
              <w:t>MAXIMUM AMOUNT OF THE CONTRACT:</w:t>
            </w:r>
            <w:bookmarkEnd w:id="2"/>
          </w:p>
          <w:p w14:paraId="3090F4B2" w14:textId="77777777" w:rsidR="00741D2D" w:rsidRPr="006067BD" w:rsidRDefault="00540DA7" w:rsidP="00E953FE">
            <w:pPr>
              <w:rPr>
                <w:rFonts w:asciiTheme="minorHAnsi" w:hAnsiTheme="minorHAnsi" w:cs="Arial"/>
                <w:sz w:val="24"/>
                <w:highlight w:val="green"/>
                <w:lang w:val="en-GB"/>
              </w:rPr>
            </w:pPr>
            <w:r w:rsidRPr="00EA61FB">
              <w:rPr>
                <w:rFonts w:asciiTheme="minorHAnsi" w:hAnsiTheme="minorHAnsi" w:cs="Arial"/>
                <w:i/>
                <w:iCs/>
                <w:sz w:val="24"/>
                <w:lang w:val="en"/>
              </w:rPr>
              <w:t>state here the maximum amount of all services/supplies that may be delivered under the contract (prices of firm items + max amount of purchase order items)</w:t>
            </w:r>
          </w:p>
        </w:tc>
      </w:tr>
      <w:tr w:rsidR="008714BB" w:rsidRPr="00D84D0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84D04"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012CC13F" w14:textId="612738FA" w:rsidR="00707B69" w:rsidRPr="00B4244A" w:rsidRDefault="00F16BEF" w:rsidP="00F16BEF">
            <w:pPr>
              <w:tabs>
                <w:tab w:val="left" w:pos="510"/>
                <w:tab w:val="left" w:pos="10977"/>
              </w:tabs>
              <w:spacing w:before="120"/>
              <w:ind w:right="83"/>
              <w:jc w:val="both"/>
              <w:rPr>
                <w:rFonts w:asciiTheme="minorHAnsi" w:hAnsiTheme="minorHAnsi"/>
                <w:sz w:val="22"/>
                <w:szCs w:val="22"/>
                <w:lang w:val="en-GB"/>
              </w:rPr>
            </w:pPr>
            <w:r w:rsidRPr="00F16BEF">
              <w:rPr>
                <w:rFonts w:asciiTheme="minorHAnsi" w:hAnsiTheme="minorHAnsi"/>
                <w:sz w:val="22"/>
                <w:szCs w:val="22"/>
                <w:lang w:val="en-GB"/>
              </w:rPr>
              <w:t>adapted procedure” by virtue of applying articles L. 2123-1 and R. 2123-1 au R. 2123-7 of the above mentioned Code</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464CB0">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464CB0">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464CB0">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464CB0">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464CB0">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464CB0">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464CB0">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464CB0">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464CB0">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464CB0">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464CB0">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464CB0">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464CB0">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464CB0">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464CB0">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464CB0">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464CB0">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464CB0">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464CB0">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464CB0">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464CB0">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464CB0">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464CB0">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464CB0">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464CB0">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464CB0">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464CB0">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464CB0">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464CB0">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464CB0">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464CB0">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464CB0">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464CB0">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464CB0">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464CB0">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464CB0">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464CB0">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464CB0">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464CB0">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464CB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464CB0">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464CB0">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proofErr w:type="gramStart"/>
      <w:r w:rsidRPr="003115EA">
        <w:rPr>
          <w:rFonts w:asciiTheme="minorHAnsi" w:hAnsiTheme="minorHAnsi" w:cs="Arial"/>
          <w:b/>
          <w:bCs/>
          <w:sz w:val="22"/>
          <w:lang w:val="en"/>
        </w:rPr>
        <w:t>and</w:t>
      </w:r>
      <w:proofErr w:type="gramEnd"/>
      <w:r w:rsidRPr="003115EA">
        <w:rPr>
          <w:rFonts w:asciiTheme="minorHAnsi" w:hAnsiTheme="minorHAnsi" w:cs="Arial"/>
          <w:b/>
          <w:bCs/>
          <w:sz w:val="22"/>
          <w:lang w:val="en"/>
        </w:rPr>
        <w:t>:</w:t>
      </w:r>
    </w:p>
    <w:tbl>
      <w:tblPr>
        <w:tblStyle w:val="Grilledutableau"/>
        <w:tblW w:w="0" w:type="auto"/>
        <w:tblLook w:val="04A0" w:firstRow="1" w:lastRow="0" w:firstColumn="1" w:lastColumn="0" w:noHBand="0" w:noVBand="1"/>
      </w:tblPr>
      <w:tblGrid>
        <w:gridCol w:w="9736"/>
      </w:tblGrid>
      <w:tr w:rsidR="00DE1070" w:rsidRPr="00D84D04"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commentRangeStart w:id="5"/>
            <w:r w:rsidRPr="003115EA">
              <w:rPr>
                <w:rFonts w:asciiTheme="minorHAnsi" w:hAnsiTheme="minorHAnsi" w:cstheme="minorHAnsi"/>
                <w:b/>
                <w:bCs/>
                <w:smallCaps/>
                <w:szCs w:val="22"/>
                <w:highlight w:val="yellow"/>
                <w:u w:val="single"/>
                <w:lang w:val="en"/>
              </w:rPr>
              <w:t>co-contracting party’s name</w:t>
            </w:r>
            <w:commentRangeEnd w:id="5"/>
            <w:r w:rsidR="00DE0A61">
              <w:rPr>
                <w:rStyle w:val="Marquedecommentaire"/>
                <w:rFonts w:eastAsia="Times"/>
              </w:rPr>
              <w:commentReference w:id="5"/>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w:t>
            </w:r>
            <w:commentRangeStart w:id="6"/>
            <w:r w:rsidRPr="003115EA">
              <w:rPr>
                <w:rFonts w:asciiTheme="minorHAnsi" w:hAnsiTheme="minorHAnsi" w:cstheme="minorHAnsi"/>
                <w:szCs w:val="22"/>
                <w:lang w:val="en"/>
              </w:rPr>
              <w:t>applicable</w:t>
            </w:r>
            <w:commentRangeEnd w:id="6"/>
            <w:r w:rsidR="002D4948">
              <w:rPr>
                <w:rStyle w:val="Marquedecommentaire"/>
                <w:rFonts w:eastAsia="Times"/>
              </w:rPr>
              <w:commentReference w:id="6"/>
            </w:r>
            <w:r w:rsidRPr="003115EA">
              <w:rPr>
                <w:rFonts w:asciiTheme="minorHAnsi" w:hAnsiTheme="minorHAnsi" w:cstheme="minorHAnsi"/>
                <w:szCs w:val="22"/>
                <w:lang w:val="en"/>
              </w:rPr>
              <w:t xml:space="preserv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EF61DCF" w:rsidR="00416A7A" w:rsidRPr="003115EA" w:rsidRDefault="003115EA" w:rsidP="00416A7A">
      <w:pPr>
        <w:spacing w:before="120"/>
        <w:jc w:val="both"/>
        <w:rPr>
          <w:rFonts w:asciiTheme="minorHAnsi" w:hAnsiTheme="minorHAnsi" w:cstheme="minorHAnsi"/>
          <w:sz w:val="22"/>
          <w:lang w:val="en-GB"/>
        </w:rPr>
      </w:pPr>
      <w:r w:rsidRPr="003115EA">
        <w:rPr>
          <w:rFonts w:asciiTheme="minorHAnsi" w:hAnsiTheme="minorHAnsi" w:cstheme="minorHAnsi"/>
          <w:smallCaps/>
          <w:szCs w:val="22"/>
          <w:lang w:val="en-GB"/>
        </w:rPr>
        <w:t>E</w:t>
      </w:r>
      <w:r w:rsidRPr="003115EA">
        <w:rPr>
          <w:rFonts w:asciiTheme="minorHAnsi" w:hAnsiTheme="minorHAnsi" w:cstheme="minorHAnsi"/>
          <w:smallCaps/>
          <w:sz w:val="22"/>
          <w:szCs w:val="22"/>
          <w:lang w:val="en-GB"/>
        </w:rPr>
        <w:t xml:space="preserve">xpertise </w:t>
      </w:r>
      <w:r w:rsidRPr="003115EA">
        <w:rPr>
          <w:rFonts w:asciiTheme="minorHAnsi" w:hAnsiTheme="minorHAnsi" w:cstheme="minorHAnsi"/>
          <w:smallCaps/>
          <w:szCs w:val="22"/>
          <w:lang w:val="en-GB"/>
        </w:rPr>
        <w:t>F</w:t>
      </w:r>
      <w:r w:rsidRPr="003115EA">
        <w:rPr>
          <w:rFonts w:asciiTheme="minorHAnsi" w:hAnsiTheme="minorHAnsi" w:cstheme="minorHAnsi"/>
          <w:smallCaps/>
          <w:sz w:val="22"/>
          <w:szCs w:val="22"/>
          <w:lang w:val="en-GB"/>
        </w:rPr>
        <w:t xml:space="preserve">rance </w:t>
      </w:r>
      <w:r w:rsidR="00DE1070" w:rsidRPr="003115EA">
        <w:rPr>
          <w:rFonts w:asciiTheme="minorHAnsi" w:hAnsiTheme="minorHAnsi" w:cstheme="minorHAnsi"/>
          <w:sz w:val="22"/>
          <w:lang w:val="en"/>
        </w:rPr>
        <w:t xml:space="preserve">asks the </w:t>
      </w:r>
      <w:r w:rsidR="00DE1070" w:rsidRPr="003115EA">
        <w:rPr>
          <w:rFonts w:asciiTheme="minorHAnsi" w:hAnsiTheme="minorHAnsi" w:cstheme="minorHAnsi"/>
          <w:smallCaps/>
          <w:sz w:val="22"/>
          <w:lang w:val="en"/>
        </w:rPr>
        <w:t>Contractor</w:t>
      </w:r>
      <w:r w:rsidR="00DE1070" w:rsidRPr="003115EA">
        <w:rPr>
          <w:rFonts w:asciiTheme="minorHAnsi" w:hAnsiTheme="minorHAnsi" w:cstheme="minorHAnsi"/>
          <w:sz w:val="22"/>
          <w:lang w:val="en"/>
        </w:rPr>
        <w:t xml:space="preserve">, which accepts the same, to perform the services and deliver the services under the </w:t>
      </w:r>
      <w:r w:rsidR="00DE1070" w:rsidRPr="003115EA">
        <w:rPr>
          <w:rFonts w:asciiTheme="minorHAnsi" w:hAnsiTheme="minorHAnsi" w:cstheme="minorHAnsi"/>
          <w:smallCaps/>
          <w:sz w:val="22"/>
          <w:lang w:val="en"/>
        </w:rPr>
        <w:t xml:space="preserve">Contract </w:t>
      </w:r>
      <w:r w:rsidR="00DE1070"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F2235E">
        <w:rPr>
          <w:rFonts w:asciiTheme="minorHAnsi" w:hAnsiTheme="minorHAnsi"/>
          <w:b/>
          <w:bCs/>
          <w:caps/>
          <w:sz w:val="24"/>
          <w:u w:val="single"/>
          <w:lang w:val="en"/>
        </w:rPr>
        <w:lastRenderedPageBreak/>
        <w:t>Object of the contract</w:t>
      </w:r>
      <w:bookmarkEnd w:id="7"/>
    </w:p>
    <w:p w14:paraId="7C1D1DDD" w14:textId="06AF4021" w:rsidR="00A23B10" w:rsidRPr="00343CFA" w:rsidRDefault="00E551F2" w:rsidP="00343CFA">
      <w:pPr>
        <w:pStyle w:val="v"/>
        <w:widowControl w:val="0"/>
        <w:spacing w:before="120"/>
        <w:ind w:left="142" w:firstLine="0"/>
        <w:jc w:val="left"/>
        <w:rPr>
          <w:rFonts w:asciiTheme="minorHAnsi" w:hAnsiTheme="minorHAnsi" w:cstheme="minorHAnsi"/>
          <w:szCs w:val="22"/>
          <w:lang w:val="en"/>
        </w:rPr>
      </w:pPr>
      <w:r w:rsidRPr="00343CFA">
        <w:rPr>
          <w:rFonts w:asciiTheme="minorHAnsi" w:hAnsiTheme="minorHAnsi" w:cstheme="minorHAnsi"/>
          <w:szCs w:val="22"/>
          <w:lang w:val="en"/>
        </w:rPr>
        <w:t>The object of this contract (hereafter the “Contract) is “</w:t>
      </w:r>
      <w:bookmarkStart w:id="8" w:name="_Toc140836306"/>
      <w:r w:rsidR="007B7E4E" w:rsidRPr="007B7E4E">
        <w:rPr>
          <w:rFonts w:asciiTheme="minorHAnsi" w:hAnsiTheme="minorHAnsi" w:cstheme="minorHAnsi"/>
          <w:szCs w:val="22"/>
          <w:lang w:val="en"/>
        </w:rPr>
        <w:t>Supply, delivery and installation of office furniture</w:t>
      </w:r>
      <w:r w:rsidR="00A23B10" w:rsidRPr="00343CFA">
        <w:rPr>
          <w:rFonts w:asciiTheme="minorHAnsi" w:hAnsiTheme="minorHAnsi" w:cstheme="minorHAnsi"/>
          <w:szCs w:val="22"/>
          <w:lang w:val="en"/>
        </w:rPr>
        <w:t xml:space="preserve"> in the premises rented by Expertise France at CACTUS PLAZA – 7th FLOOR, Addis Ababa, Ethiopia.”</w:t>
      </w:r>
    </w:p>
    <w:p w14:paraId="0E52074F" w14:textId="040F9C8D" w:rsidR="001726C5" w:rsidRPr="00310D67" w:rsidRDefault="001726C5" w:rsidP="00A23B10">
      <w:pPr>
        <w:pStyle w:val="u"/>
        <w:widowControl w:val="0"/>
        <w:spacing w:before="240"/>
        <w:ind w:left="561"/>
        <w:rPr>
          <w:rFonts w:asciiTheme="minorHAnsi" w:hAnsiTheme="minorHAnsi"/>
          <w:b/>
          <w:caps/>
          <w:sz w:val="24"/>
          <w:u w:val="single"/>
          <w:lang w:val="en-US"/>
        </w:rPr>
      </w:pPr>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w:t>
      </w:r>
      <w:commentRangeStart w:id="9"/>
      <w:r w:rsidRPr="00F2235E">
        <w:rPr>
          <w:rFonts w:asciiTheme="minorHAnsi" w:hAnsiTheme="minorHAnsi" w:cstheme="minorHAnsi"/>
          <w:szCs w:val="22"/>
          <w:highlight w:val="yellow"/>
          <w:lang w:val="en"/>
        </w:rPr>
        <w:t>XXXX</w:t>
      </w:r>
      <w:commentRangeEnd w:id="9"/>
      <w:r w:rsidR="001C6E09">
        <w:rPr>
          <w:rStyle w:val="Marquedecommentaire"/>
          <w:rFonts w:eastAsia="Times"/>
        </w:rPr>
        <w:commentReference w:id="9"/>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commentRangeStart w:id="10"/>
      <w:r w:rsidRPr="00F2235E">
        <w:rPr>
          <w:rFonts w:asciiTheme="minorHAnsi" w:hAnsiTheme="minorHAnsi" w:cstheme="minorHAnsi"/>
          <w:szCs w:val="22"/>
          <w:highlight w:val="yellow"/>
          <w:lang w:val="en"/>
        </w:rPr>
        <w:t>Etc.</w:t>
      </w:r>
      <w:commentRangeEnd w:id="10"/>
      <w:r w:rsidR="00660060">
        <w:rPr>
          <w:rStyle w:val="Marquedecommentaire"/>
          <w:rFonts w:eastAsia="Times"/>
        </w:rPr>
        <w:commentReference w:id="10"/>
      </w:r>
      <w:r w:rsidRPr="00F2235E">
        <w:rPr>
          <w:rFonts w:asciiTheme="minorHAnsi" w:hAnsiTheme="minorHAnsi" w:cstheme="minorHAnsi"/>
          <w:szCs w:val="22"/>
          <w:highlight w:val="yellow"/>
          <w:lang w:val="en"/>
        </w:rPr>
        <w:t xml:space="preserve">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w:t>
      </w:r>
      <w:proofErr w:type="gramStart"/>
      <w:r w:rsidRPr="000D19AC">
        <w:rPr>
          <w:rFonts w:asciiTheme="minorHAnsi" w:hAnsiTheme="minorHAnsi" w:cs="Arial"/>
          <w:lang w:val="en"/>
        </w:rPr>
        <w:t>may have been made</w:t>
      </w:r>
      <w:proofErr w:type="gramEnd"/>
      <w:r w:rsidRPr="000D19AC">
        <w:rPr>
          <w:rFonts w:asciiTheme="minorHAnsi" w:hAnsiTheme="minorHAnsi" w:cs="Arial"/>
          <w:lang w:val="en"/>
        </w:rPr>
        <w:t xml:space="preserv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w:t>
      </w:r>
      <w:proofErr w:type="gramStart"/>
      <w:r w:rsidRPr="000D19AC">
        <w:rPr>
          <w:rFonts w:asciiTheme="minorHAnsi" w:hAnsiTheme="minorHAnsi" w:cs="Arial"/>
          <w:lang w:val="en"/>
        </w:rPr>
        <w:t>are acknowledged</w:t>
      </w:r>
      <w:proofErr w:type="gramEnd"/>
      <w:r w:rsidRPr="000D19AC">
        <w:rPr>
          <w:rFonts w:asciiTheme="minorHAnsi" w:hAnsiTheme="minorHAnsi" w:cs="Arial"/>
          <w:lang w:val="en"/>
        </w:rPr>
        <w:t xml:space="preserve">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proofErr w:type="gramStart"/>
      <w:r w:rsidRPr="000D19AC">
        <w:rPr>
          <w:rFonts w:asciiTheme="minorHAnsi" w:hAnsiTheme="minorHAnsi" w:cs="Arial"/>
          <w:lang w:val="en"/>
        </w:rPr>
        <w:t>must be covered</w:t>
      </w:r>
      <w:proofErr w:type="gramEnd"/>
      <w:r w:rsidRPr="000D19AC">
        <w:rPr>
          <w:rFonts w:asciiTheme="minorHAnsi" w:hAnsiTheme="minorHAnsi" w:cs="Arial"/>
          <w:lang w:val="en"/>
        </w:rPr>
        <w:t xml:space="preserve">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1" w:name="_Toc140836307"/>
      <w:bookmarkStart w:id="12" w:name="_Toc392669631"/>
      <w:r w:rsidRPr="000D19AC">
        <w:rPr>
          <w:rFonts w:asciiTheme="minorHAnsi" w:hAnsiTheme="minorHAnsi"/>
          <w:b/>
          <w:bCs/>
          <w:caps/>
          <w:sz w:val="24"/>
          <w:u w:val="single"/>
          <w:lang w:val="en"/>
        </w:rPr>
        <w:lastRenderedPageBreak/>
        <w:t>General characteristics of the Contract</w:t>
      </w:r>
      <w:bookmarkEnd w:id="11"/>
    </w:p>
    <w:p w14:paraId="20523B0D" w14:textId="77777777" w:rsidR="000A6E96" w:rsidRPr="000D19AC" w:rsidRDefault="00204CC9" w:rsidP="005204FC">
      <w:pPr>
        <w:pStyle w:val="Titre2"/>
        <w:rPr>
          <w:rFonts w:asciiTheme="minorHAnsi" w:hAnsiTheme="minorHAnsi" w:cstheme="minorHAnsi"/>
          <w:i/>
          <w:sz w:val="22"/>
          <w:szCs w:val="22"/>
        </w:rPr>
      </w:pPr>
      <w:bookmarkStart w:id="13" w:name="_Toc140836308"/>
      <w:r w:rsidRPr="000D19AC">
        <w:rPr>
          <w:rFonts w:asciiTheme="minorHAnsi" w:hAnsiTheme="minorHAnsi" w:cstheme="minorHAnsi"/>
          <w:sz w:val="22"/>
          <w:szCs w:val="22"/>
          <w:lang w:val="en"/>
        </w:rPr>
        <w:t>Form of the Contract</w:t>
      </w:r>
      <w:bookmarkEnd w:id="12"/>
      <w:bookmarkEnd w:id="13"/>
      <w:r w:rsidRPr="000D19AC">
        <w:rPr>
          <w:rFonts w:asciiTheme="minorHAnsi" w:hAnsiTheme="minorHAnsi" w:cstheme="minorHAnsi"/>
          <w:sz w:val="22"/>
          <w:szCs w:val="22"/>
          <w:lang w:val="en"/>
        </w:rPr>
        <w:t xml:space="preserve"> </w:t>
      </w:r>
    </w:p>
    <w:p w14:paraId="0DB03772" w14:textId="5D27D16C" w:rsidR="00A246CE" w:rsidRPr="000D19AC" w:rsidRDefault="001B6DF5" w:rsidP="002F2D1F">
      <w:pPr>
        <w:pStyle w:val="u"/>
        <w:widowControl w:val="0"/>
        <w:spacing w:before="240"/>
        <w:ind w:left="567"/>
        <w:rPr>
          <w:rFonts w:asciiTheme="minorHAnsi" w:hAnsiTheme="minorHAnsi" w:cstheme="minorHAnsi"/>
          <w:szCs w:val="22"/>
          <w:lang w:val="en-GB"/>
        </w:rPr>
      </w:pPr>
      <w:bookmarkStart w:id="14"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w:t>
      </w:r>
      <w:r w:rsidR="00C23294">
        <w:rPr>
          <w:rFonts w:asciiTheme="minorHAnsi" w:hAnsiTheme="minorHAnsi" w:cstheme="minorHAnsi"/>
          <w:szCs w:val="22"/>
          <w:lang w:val="en"/>
        </w:rPr>
        <w:t xml:space="preserve"> </w:t>
      </w:r>
      <w:r w:rsidRPr="000D19AC">
        <w:rPr>
          <w:rFonts w:asciiTheme="minorHAnsi" w:hAnsiTheme="minorHAnsi" w:cstheme="minorHAnsi"/>
          <w:szCs w:val="22"/>
          <w:lang w:val="en"/>
        </w:rPr>
        <w:t>services</w:t>
      </w:r>
      <w:r w:rsidR="00C23294">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w:t>
      </w:r>
      <w:r w:rsidR="00F16BEF">
        <w:rPr>
          <w:rFonts w:asciiTheme="minorHAnsi" w:hAnsiTheme="minorHAnsi" w:cstheme="minorHAnsi"/>
          <w:szCs w:val="22"/>
          <w:lang w:val="en"/>
        </w:rPr>
        <w:t xml:space="preserve">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5" w:name="_Toc392669632"/>
      <w:bookmarkStart w:id="16" w:name="_Toc140836309"/>
      <w:bookmarkEnd w:id="14"/>
      <w:r w:rsidRPr="000D19AC">
        <w:rPr>
          <w:rFonts w:asciiTheme="minorHAnsi" w:hAnsiTheme="minorHAnsi" w:cstheme="minorHAnsi"/>
          <w:sz w:val="22"/>
          <w:szCs w:val="22"/>
          <w:lang w:val="en"/>
        </w:rPr>
        <w:t xml:space="preserve">Term </w:t>
      </w:r>
      <w:bookmarkEnd w:id="15"/>
      <w:r w:rsidRPr="000D19AC">
        <w:rPr>
          <w:rFonts w:asciiTheme="minorHAnsi" w:hAnsiTheme="minorHAnsi" w:cstheme="minorHAnsi"/>
          <w:sz w:val="22"/>
          <w:szCs w:val="22"/>
          <w:lang w:val="en"/>
        </w:rPr>
        <w:t>of the Contract</w:t>
      </w:r>
      <w:bookmarkEnd w:id="16"/>
    </w:p>
    <w:p w14:paraId="52B8A451" w14:textId="22CFD6F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Pr="000D19AC">
        <w:rPr>
          <w:rFonts w:asciiTheme="minorHAnsi" w:hAnsiTheme="minorHAnsi" w:cstheme="minorHAnsi"/>
          <w:szCs w:val="22"/>
          <w:highlight w:val="yellow"/>
          <w:lang w:val="en"/>
        </w:rPr>
        <w:t>XX</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w:t>
      </w:r>
      <w:proofErr w:type="gramStart"/>
      <w:r w:rsidRPr="000D19AC">
        <w:rPr>
          <w:rFonts w:asciiTheme="minorHAnsi" w:hAnsiTheme="minorHAnsi" w:cstheme="minorHAnsi"/>
          <w:szCs w:val="22"/>
          <w:lang w:val="en"/>
        </w:rPr>
        <w:t xml:space="preserve">all services/supplies have been delivered by the </w:t>
      </w:r>
      <w:r w:rsidRPr="000D19AC">
        <w:rPr>
          <w:rFonts w:asciiTheme="minorHAnsi" w:hAnsiTheme="minorHAnsi" w:cstheme="minorHAnsi"/>
          <w:smallCaps/>
          <w:szCs w:val="22"/>
          <w:lang w:val="en"/>
        </w:rPr>
        <w:t>Contractor</w:t>
      </w:r>
      <w:proofErr w:type="gramEnd"/>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384B1334" w:rsidR="001E12A9" w:rsidRPr="00F41A62" w:rsidRDefault="001E12A9" w:rsidP="001E12A9">
      <w:pPr>
        <w:pStyle w:val="Titre2"/>
        <w:spacing w:before="120" w:after="60"/>
        <w:rPr>
          <w:rFonts w:asciiTheme="minorHAnsi" w:hAnsiTheme="minorHAnsi" w:cstheme="minorHAnsi"/>
          <w:sz w:val="22"/>
          <w:szCs w:val="22"/>
          <w:lang w:val="en-GB"/>
        </w:rPr>
      </w:pPr>
      <w:bookmarkStart w:id="17" w:name="_Toc140836310"/>
      <w:r w:rsidRPr="00F41A62">
        <w:rPr>
          <w:rFonts w:asciiTheme="minorHAnsi" w:hAnsiTheme="minorHAnsi" w:cstheme="minorHAnsi"/>
          <w:sz w:val="22"/>
          <w:szCs w:val="22"/>
          <w:lang w:val="en"/>
        </w:rPr>
        <w:t xml:space="preserve">Commencement and deadline of </w:t>
      </w:r>
      <w:r w:rsidR="00B40E55">
        <w:rPr>
          <w:rFonts w:asciiTheme="minorHAnsi" w:hAnsiTheme="minorHAnsi" w:cstheme="minorHAnsi"/>
          <w:sz w:val="22"/>
          <w:szCs w:val="22"/>
          <w:lang w:val="en"/>
        </w:rPr>
        <w:t>work</w:t>
      </w:r>
      <w:r w:rsidRPr="00F41A62">
        <w:rPr>
          <w:rFonts w:asciiTheme="minorHAnsi" w:hAnsiTheme="minorHAnsi" w:cstheme="minorHAnsi"/>
          <w:sz w:val="22"/>
          <w:szCs w:val="22"/>
          <w:lang w:val="en"/>
        </w:rPr>
        <w:t xml:space="preserve"> provision</w:t>
      </w:r>
      <w:bookmarkEnd w:id="17"/>
    </w:p>
    <w:p w14:paraId="29C83A50" w14:textId="3C6890B8"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50F58">
        <w:rPr>
          <w:rFonts w:asciiTheme="minorHAnsi" w:hAnsiTheme="minorHAnsi" w:cstheme="minorHAnsi"/>
          <w:szCs w:val="22"/>
          <w:lang w:val="en"/>
        </w:rPr>
        <w:t>The</w:t>
      </w:r>
      <w:r w:rsidR="0088657C" w:rsidRPr="00F50F58">
        <w:rPr>
          <w:rFonts w:asciiTheme="minorHAnsi" w:hAnsiTheme="minorHAnsi" w:cstheme="minorHAnsi"/>
          <w:szCs w:val="22"/>
          <w:lang w:val="en"/>
        </w:rPr>
        <w:t xml:space="preserve"> works delivery </w:t>
      </w:r>
      <w:r w:rsidRPr="00F50F58">
        <w:rPr>
          <w:rFonts w:asciiTheme="minorHAnsi" w:hAnsiTheme="minorHAnsi" w:cstheme="minorHAnsi"/>
          <w:szCs w:val="22"/>
          <w:lang w:val="en"/>
        </w:rPr>
        <w:t xml:space="preserve">deadline under this </w:t>
      </w:r>
      <w:r w:rsidRPr="00F50F58">
        <w:rPr>
          <w:rFonts w:asciiTheme="minorHAnsi" w:hAnsiTheme="minorHAnsi" w:cstheme="minorHAnsi"/>
          <w:smallCaps/>
          <w:szCs w:val="22"/>
          <w:lang w:val="en"/>
        </w:rPr>
        <w:t>Contract</w:t>
      </w:r>
      <w:r w:rsidR="00F50F58" w:rsidRPr="00F50F58">
        <w:rPr>
          <w:rFonts w:asciiTheme="minorHAnsi" w:hAnsiTheme="minorHAnsi" w:cstheme="minorHAnsi"/>
          <w:smallCaps/>
          <w:szCs w:val="22"/>
          <w:lang w:val="en"/>
        </w:rPr>
        <w:t xml:space="preserve"> </w:t>
      </w:r>
      <w:r w:rsidRPr="00F50F58">
        <w:rPr>
          <w:rFonts w:asciiTheme="minorHAnsi" w:hAnsiTheme="minorHAnsi" w:cstheme="minorHAnsi"/>
          <w:szCs w:val="22"/>
          <w:lang w:val="en"/>
        </w:rPr>
        <w:t xml:space="preserve">is </w:t>
      </w:r>
      <w:r w:rsidR="00F50F58" w:rsidRPr="00F50F58">
        <w:rPr>
          <w:rFonts w:asciiTheme="minorHAnsi" w:hAnsiTheme="minorHAnsi" w:cstheme="minorHAnsi"/>
          <w:szCs w:val="22"/>
          <w:lang w:val="en"/>
        </w:rPr>
        <w:t>45</w:t>
      </w:r>
      <w:r w:rsidRPr="00F50F58">
        <w:rPr>
          <w:rFonts w:asciiTheme="minorHAnsi" w:hAnsiTheme="minorHAnsi" w:cstheme="minorHAnsi"/>
          <w:szCs w:val="22"/>
          <w:lang w:val="en"/>
        </w:rPr>
        <w:t xml:space="preserve"> days from </w:t>
      </w:r>
      <w:r w:rsidR="00F16BEF">
        <w:rPr>
          <w:rFonts w:asciiTheme="minorHAnsi" w:hAnsiTheme="minorHAnsi" w:cstheme="minorHAnsi"/>
          <w:szCs w:val="22"/>
          <w:lang w:val="en"/>
        </w:rPr>
        <w:t xml:space="preserve">the </w:t>
      </w:r>
      <w:r w:rsidR="00F16BEF" w:rsidRPr="00F41A62">
        <w:rPr>
          <w:rFonts w:asciiTheme="minorHAnsi" w:hAnsiTheme="minorHAnsi" w:cstheme="minorHAnsi"/>
          <w:szCs w:val="22"/>
          <w:lang w:val="en"/>
        </w:rPr>
        <w:t xml:space="preserve">award date of this </w:t>
      </w:r>
      <w:r w:rsidR="00F16BEF" w:rsidRPr="00F41A62">
        <w:rPr>
          <w:rFonts w:asciiTheme="minorHAnsi" w:hAnsiTheme="minorHAnsi" w:cstheme="minorHAnsi"/>
          <w:smallCaps/>
          <w:szCs w:val="22"/>
          <w:lang w:val="en"/>
        </w:rPr>
        <w:t>Contract</w:t>
      </w:r>
      <w:r w:rsidRPr="00F50F58">
        <w:rPr>
          <w:rFonts w:asciiTheme="minorHAnsi" w:hAnsiTheme="minorHAnsi" w:cstheme="minorHAnsi"/>
          <w:szCs w:val="22"/>
          <w:lang w:val="en"/>
        </w:rPr>
        <w:t xml:space="preserve"> </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953A6A">
      <w:pPr>
        <w:pStyle w:val="v"/>
        <w:widowControl w:val="0"/>
        <w:numPr>
          <w:ilvl w:val="0"/>
          <w:numId w:val="9"/>
        </w:numPr>
        <w:tabs>
          <w:tab w:val="left" w:pos="1276"/>
        </w:tabs>
        <w:spacing w:before="600" w:after="240" w:line="120" w:lineRule="auto"/>
        <w:ind w:left="357" w:hanging="357"/>
        <w:jc w:val="left"/>
        <w:outlineLvl w:val="0"/>
        <w:rPr>
          <w:rFonts w:asciiTheme="minorHAnsi" w:hAnsiTheme="minorHAnsi"/>
          <w:b/>
          <w:caps/>
          <w:sz w:val="24"/>
          <w:u w:val="single"/>
        </w:rPr>
      </w:pPr>
      <w:bookmarkStart w:id="18" w:name="_Toc140836313"/>
      <w:r w:rsidRPr="00F41A62">
        <w:rPr>
          <w:rFonts w:asciiTheme="minorHAnsi" w:hAnsiTheme="minorHAnsi"/>
          <w:b/>
          <w:bCs/>
          <w:caps/>
          <w:sz w:val="24"/>
          <w:u w:val="single"/>
          <w:lang w:val="en"/>
        </w:rPr>
        <w:t>Financial provisions</w:t>
      </w:r>
      <w:bookmarkEnd w:id="18"/>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9" w:name="_Toc524095228"/>
      <w:bookmarkStart w:id="20" w:name="_Toc392669634"/>
      <w:bookmarkStart w:id="21" w:name="_Toc140836314"/>
      <w:r w:rsidRPr="00F41A62">
        <w:rPr>
          <w:rFonts w:asciiTheme="minorHAnsi" w:hAnsiTheme="minorHAnsi" w:cstheme="minorHAnsi"/>
          <w:sz w:val="22"/>
          <w:szCs w:val="22"/>
          <w:lang w:val="en"/>
        </w:rPr>
        <w:t>Amount of the Contract</w:t>
      </w:r>
      <w:bookmarkEnd w:id="19"/>
      <w:bookmarkEnd w:id="20"/>
      <w:bookmarkEnd w:id="21"/>
    </w:p>
    <w:p w14:paraId="79C63C05" w14:textId="496FFE60"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proofErr w:type="gramStart"/>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w:t>
      </w:r>
      <w:proofErr w:type="gramEnd"/>
      <w:r w:rsidRPr="00F41A62">
        <w:rPr>
          <w:rFonts w:asciiTheme="minorHAnsi" w:hAnsiTheme="minorHAnsi" w:cstheme="minorHAnsi"/>
          <w:szCs w:val="22"/>
          <w:highlight w:val="yellow"/>
          <w:lang w:val="en"/>
        </w:rPr>
        <w:t xml:space="preserve"> amount in € exc. VAT.</w:t>
      </w:r>
      <w:r w:rsidR="00F16BEF">
        <w:rPr>
          <w:rFonts w:asciiTheme="minorHAnsi" w:hAnsiTheme="minorHAnsi" w:cstheme="minorHAnsi"/>
          <w:szCs w:val="22"/>
          <w:lang w:val="en"/>
        </w:rPr>
        <w:t xml:space="preserve"> (Details attached in annex) </w:t>
      </w:r>
    </w:p>
    <w:p w14:paraId="5AB0EEA8" w14:textId="0187BEEB" w:rsidR="005F5840" w:rsidRPr="00953A6A" w:rsidRDefault="00123D1A" w:rsidP="00953A6A">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w:t>
      </w:r>
      <w:proofErr w:type="gramStart"/>
      <w:r w:rsidRPr="00F41A62">
        <w:rPr>
          <w:rFonts w:asciiTheme="minorHAnsi" w:hAnsiTheme="minorHAnsi" w:cstheme="minorHAnsi"/>
          <w:szCs w:val="22"/>
          <w:lang w:val="en"/>
        </w:rPr>
        <w:t>have been accepted</w:t>
      </w:r>
      <w:proofErr w:type="gramEnd"/>
      <w:r w:rsidRPr="00F41A62">
        <w:rPr>
          <w:rFonts w:asciiTheme="minorHAnsi" w:hAnsiTheme="minorHAnsi" w:cstheme="minorHAnsi"/>
          <w:szCs w:val="22"/>
          <w:lang w:val="en"/>
        </w:rPr>
        <w:t xml:space="preserve"> without reservation. As pricing is fixed, it includes all costs relating to the corresponding service provision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2" w:name="_Toc140836315"/>
      <w:bookmarkStart w:id="23" w:name="_Toc392669637"/>
      <w:r w:rsidRPr="00722AD6">
        <w:rPr>
          <w:rFonts w:asciiTheme="minorHAnsi" w:hAnsiTheme="minorHAnsi" w:cstheme="minorHAnsi"/>
          <w:sz w:val="22"/>
          <w:szCs w:val="22"/>
          <w:lang w:val="en"/>
        </w:rPr>
        <w:t>Form of prices</w:t>
      </w:r>
      <w:bookmarkEnd w:id="22"/>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4" w:name="_Toc140836316"/>
      <w:r>
        <w:rPr>
          <w:rFonts w:asciiTheme="minorHAnsi" w:hAnsiTheme="minorHAnsi" w:cstheme="minorHAnsi"/>
          <w:sz w:val="22"/>
          <w:szCs w:val="22"/>
          <w:lang w:val="en"/>
        </w:rPr>
        <w:t>Advance</w:t>
      </w:r>
      <w:bookmarkEnd w:id="24"/>
    </w:p>
    <w:p w14:paraId="659C2F5C" w14:textId="7CA816DF" w:rsidR="003231C9" w:rsidRDefault="003231C9" w:rsidP="00D830F2">
      <w:pPr>
        <w:pStyle w:val="u"/>
        <w:widowControl w:val="0"/>
        <w:numPr>
          <w:ilvl w:val="12"/>
          <w:numId w:val="0"/>
        </w:numPr>
        <w:spacing w:after="120"/>
        <w:ind w:left="561"/>
        <w:jc w:val="left"/>
        <w:rPr>
          <w:rFonts w:asciiTheme="minorHAnsi" w:hAnsiTheme="minorHAnsi" w:cstheme="minorHAnsi"/>
          <w:szCs w:val="22"/>
          <w:lang w:val="en"/>
        </w:rPr>
      </w:pPr>
      <w:r w:rsidRPr="00971677">
        <w:rPr>
          <w:rFonts w:asciiTheme="minorHAnsi" w:hAnsiTheme="minorHAnsi" w:cstheme="minorHAnsi"/>
          <w:szCs w:val="22"/>
          <w:lang w:val="en"/>
        </w:rPr>
        <w:t>A</w:t>
      </w:r>
      <w:r w:rsidR="0000492A" w:rsidRPr="00971677">
        <w:rPr>
          <w:rFonts w:asciiTheme="minorHAnsi" w:hAnsiTheme="minorHAnsi" w:cstheme="minorHAnsi"/>
          <w:szCs w:val="22"/>
          <w:lang w:val="en"/>
        </w:rPr>
        <w:t>n</w:t>
      </w:r>
      <w:r w:rsidRPr="00971677">
        <w:rPr>
          <w:rFonts w:asciiTheme="minorHAnsi" w:hAnsiTheme="minorHAnsi" w:cstheme="minorHAnsi"/>
          <w:szCs w:val="22"/>
          <w:lang w:val="en"/>
        </w:rPr>
        <w:t xml:space="preserve"> </w:t>
      </w:r>
      <w:r w:rsidR="00314455" w:rsidRPr="00971677">
        <w:rPr>
          <w:rFonts w:asciiTheme="minorHAnsi" w:hAnsiTheme="minorHAnsi" w:cstheme="minorHAnsi"/>
          <w:szCs w:val="22"/>
          <w:lang w:val="en"/>
        </w:rPr>
        <w:t>advance</w:t>
      </w:r>
      <w:r w:rsidRPr="00971677">
        <w:rPr>
          <w:rFonts w:asciiTheme="minorHAnsi" w:hAnsiTheme="minorHAnsi" w:cstheme="minorHAnsi"/>
          <w:szCs w:val="22"/>
          <w:lang w:val="en"/>
        </w:rPr>
        <w:t xml:space="preserve"> of</w:t>
      </w:r>
      <w:r w:rsidR="00971677" w:rsidRPr="00971677">
        <w:rPr>
          <w:rFonts w:asciiTheme="minorHAnsi" w:hAnsiTheme="minorHAnsi" w:cstheme="minorHAnsi"/>
          <w:szCs w:val="24"/>
          <w:lang w:val="en-US"/>
        </w:rPr>
        <w:t xml:space="preserve"> </w:t>
      </w:r>
      <w:r w:rsidR="00E9488D">
        <w:rPr>
          <w:rFonts w:asciiTheme="minorHAnsi" w:hAnsiTheme="minorHAnsi" w:cstheme="minorHAnsi"/>
          <w:szCs w:val="24"/>
          <w:lang w:val="en-US"/>
        </w:rPr>
        <w:t>3</w:t>
      </w:r>
      <w:r w:rsidR="00971677" w:rsidRPr="00971677">
        <w:rPr>
          <w:rFonts w:asciiTheme="minorHAnsi" w:hAnsiTheme="minorHAnsi" w:cstheme="minorHAnsi"/>
          <w:szCs w:val="24"/>
          <w:lang w:val="en-US"/>
        </w:rPr>
        <w:t xml:space="preserve">0 % of the original contract price </w:t>
      </w:r>
      <w:proofErr w:type="gramStart"/>
      <w:r w:rsidRPr="00971677">
        <w:rPr>
          <w:rFonts w:asciiTheme="minorHAnsi" w:hAnsiTheme="minorHAnsi" w:cstheme="minorHAnsi"/>
          <w:szCs w:val="22"/>
          <w:lang w:val="en"/>
        </w:rPr>
        <w:t>is granted</w:t>
      </w:r>
      <w:proofErr w:type="gramEnd"/>
      <w:r w:rsidRPr="00971677">
        <w:rPr>
          <w:rFonts w:asciiTheme="minorHAnsi" w:hAnsiTheme="minorHAnsi" w:cstheme="minorHAnsi"/>
          <w:szCs w:val="22"/>
          <w:lang w:val="en"/>
        </w:rPr>
        <w:t xml:space="preserve"> to the </w:t>
      </w:r>
      <w:r w:rsidR="007563BB" w:rsidRPr="00971677">
        <w:rPr>
          <w:rFonts w:asciiTheme="minorHAnsi" w:hAnsiTheme="minorHAnsi" w:cstheme="minorHAnsi"/>
          <w:smallCaps/>
          <w:lang w:val="en"/>
        </w:rPr>
        <w:t>Contractor</w:t>
      </w:r>
      <w:r w:rsidRPr="00971677">
        <w:rPr>
          <w:rFonts w:asciiTheme="minorHAnsi" w:hAnsiTheme="minorHAnsi" w:cstheme="minorHAnsi"/>
          <w:szCs w:val="22"/>
          <w:lang w:val="en"/>
        </w:rPr>
        <w:t xml:space="preserve"> from the award date of the </w:t>
      </w:r>
      <w:r w:rsidR="007563BB" w:rsidRPr="00971677">
        <w:rPr>
          <w:rFonts w:asciiTheme="minorHAnsi" w:hAnsiTheme="minorHAnsi" w:cstheme="minorHAnsi"/>
          <w:smallCaps/>
          <w:lang w:val="en"/>
        </w:rPr>
        <w:t>Contract</w:t>
      </w:r>
      <w:r w:rsidRPr="00971677">
        <w:rPr>
          <w:rFonts w:asciiTheme="minorHAnsi" w:hAnsiTheme="minorHAnsi" w:cstheme="minorHAnsi"/>
          <w:szCs w:val="22"/>
          <w:lang w:val="en"/>
        </w:rPr>
        <w: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7B7E4E">
        <w:rPr>
          <w:rFonts w:asciiTheme="minorHAnsi" w:hAnsiTheme="minorHAnsi" w:cstheme="minorHAnsi"/>
          <w:szCs w:val="22"/>
          <w:lang w:val="en"/>
        </w:rPr>
        <w:t xml:space="preserve">The </w:t>
      </w:r>
      <w:r w:rsidR="00F01F99" w:rsidRPr="007B7E4E">
        <w:rPr>
          <w:rFonts w:asciiTheme="minorHAnsi" w:hAnsiTheme="minorHAnsi" w:cstheme="minorHAnsi"/>
          <w:szCs w:val="22"/>
          <w:lang w:val="en"/>
        </w:rPr>
        <w:t>advance</w:t>
      </w:r>
      <w:r w:rsidRPr="007B7E4E">
        <w:rPr>
          <w:rFonts w:asciiTheme="minorHAnsi" w:hAnsiTheme="minorHAnsi" w:cstheme="minorHAnsi"/>
          <w:szCs w:val="22"/>
          <w:lang w:val="en"/>
        </w:rPr>
        <w:t xml:space="preserve"> </w:t>
      </w:r>
      <w:proofErr w:type="gramStart"/>
      <w:r w:rsidRPr="007B7E4E">
        <w:rPr>
          <w:rFonts w:asciiTheme="minorHAnsi" w:hAnsiTheme="minorHAnsi" w:cstheme="minorHAnsi"/>
          <w:szCs w:val="22"/>
          <w:lang w:val="en"/>
        </w:rPr>
        <w:t>must be repaid</w:t>
      </w:r>
      <w:proofErr w:type="gramEnd"/>
      <w:r w:rsidRPr="007B7E4E">
        <w:rPr>
          <w:rFonts w:asciiTheme="minorHAnsi" w:hAnsiTheme="minorHAnsi" w:cstheme="minorHAnsi"/>
          <w:szCs w:val="22"/>
          <w:lang w:val="en"/>
        </w:rPr>
        <w:t xml:space="preserve">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5" w:name="_Toc140836317"/>
      <w:r w:rsidRPr="00314455">
        <w:rPr>
          <w:rFonts w:asciiTheme="minorHAnsi" w:hAnsiTheme="minorHAnsi" w:cstheme="minorHAnsi"/>
          <w:sz w:val="22"/>
          <w:szCs w:val="22"/>
          <w:lang w:val="en"/>
        </w:rPr>
        <w:lastRenderedPageBreak/>
        <w:t>Payment procedure</w:t>
      </w:r>
      <w:bookmarkEnd w:id="25"/>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DC960A0"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Each item gives rise to a partial definitive payment corresponding to the balance, to </w:t>
      </w:r>
      <w:proofErr w:type="gramStart"/>
      <w:r w:rsidRPr="00DA34BC">
        <w:rPr>
          <w:rFonts w:asciiTheme="minorHAnsi" w:hAnsiTheme="minorHAnsi" w:cs="Arial"/>
          <w:szCs w:val="22"/>
          <w:lang w:val="en"/>
        </w:rPr>
        <w:t>be carried out</w:t>
      </w:r>
      <w:proofErr w:type="gramEnd"/>
      <w:r w:rsidRPr="00DA34BC">
        <w:rPr>
          <w:rFonts w:asciiTheme="minorHAnsi" w:hAnsiTheme="minorHAnsi" w:cs="Arial"/>
          <w:szCs w:val="22"/>
          <w:lang w:val="en"/>
        </w:rPr>
        <w:t xml:space="preserve">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6" w:name="_Toc140836318"/>
      <w:r w:rsidRPr="00DA34BC">
        <w:rPr>
          <w:rFonts w:asciiTheme="minorHAnsi" w:hAnsiTheme="minorHAnsi"/>
          <w:sz w:val="22"/>
          <w:szCs w:val="22"/>
          <w:lang w:val="en"/>
        </w:rPr>
        <w:t>Payment terms and late payment interest</w:t>
      </w:r>
      <w:bookmarkEnd w:id="26"/>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Payment </w:t>
      </w:r>
      <w:proofErr w:type="gramStart"/>
      <w:r w:rsidRPr="00DA34BC">
        <w:rPr>
          <w:rFonts w:asciiTheme="minorHAnsi" w:hAnsiTheme="minorHAnsi" w:cs="Arial"/>
          <w:szCs w:val="22"/>
          <w:lang w:val="en"/>
        </w:rPr>
        <w:t>is always made out</w:t>
      </w:r>
      <w:proofErr w:type="gramEnd"/>
      <w:r w:rsidRPr="00DA34BC">
        <w:rPr>
          <w:rFonts w:asciiTheme="minorHAnsi" w:hAnsiTheme="minorHAnsi" w:cs="Arial"/>
          <w:szCs w:val="22"/>
          <w:lang w:val="en"/>
        </w:rPr>
        <w:t xml:space="preserve">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w:t>
      </w:r>
      <w:proofErr w:type="gramStart"/>
      <w:r w:rsidRPr="00DA34BC">
        <w:rPr>
          <w:rFonts w:asciiTheme="minorHAnsi" w:hAnsiTheme="minorHAnsi" w:cs="Arial"/>
          <w:szCs w:val="22"/>
          <w:lang w:val="en"/>
        </w:rPr>
        <w:t>thirty (30) days</w:t>
      </w:r>
      <w:proofErr w:type="gramEnd"/>
      <w:r w:rsidRPr="00DA34BC">
        <w:rPr>
          <w:rFonts w:asciiTheme="minorHAnsi" w:hAnsiTheme="minorHAnsi" w:cs="Arial"/>
          <w:szCs w:val="22"/>
          <w:lang w:val="en"/>
        </w:rPr>
        <w:t xml:space="preserve">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w:t>
      </w:r>
      <w:proofErr w:type="gramStart"/>
      <w:r w:rsidRPr="00DA34BC">
        <w:rPr>
          <w:rFonts w:asciiTheme="minorHAnsi" w:hAnsiTheme="minorHAnsi" w:cs="Arial"/>
          <w:szCs w:val="22"/>
          <w:lang w:val="en"/>
        </w:rPr>
        <w:t>are not respected</w:t>
      </w:r>
      <w:proofErr w:type="gramEnd"/>
      <w:r w:rsidRPr="00DA34BC">
        <w:rPr>
          <w:rFonts w:asciiTheme="minorHAnsi" w:hAnsiTheme="minorHAnsi" w:cs="Arial"/>
          <w:szCs w:val="22"/>
          <w:lang w:val="en"/>
        </w:rPr>
        <w:t xml:space="preserve">,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amount of the fixed indemnity to cover collection costs is set at forty (40) euros and will be systematically paid in addition to late payment interest. Interest below €40 </w:t>
      </w:r>
      <w:proofErr w:type="gramStart"/>
      <w:r w:rsidRPr="00DA34BC">
        <w:rPr>
          <w:rFonts w:asciiTheme="minorHAnsi" w:hAnsiTheme="minorHAnsi" w:cs="Arial"/>
          <w:szCs w:val="22"/>
          <w:lang w:val="en"/>
        </w:rPr>
        <w:t>shall not be mandated</w:t>
      </w:r>
      <w:proofErr w:type="gramEnd"/>
      <w:r w:rsidRPr="00DA34BC">
        <w:rPr>
          <w:rFonts w:asciiTheme="minorHAnsi" w:hAnsiTheme="minorHAnsi" w:cs="Arial"/>
          <w:szCs w:val="22"/>
          <w:lang w:val="en"/>
        </w:rPr>
        <w:t>.</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7" w:name="_Toc140836319"/>
      <w:r w:rsidRPr="00DA34BC">
        <w:rPr>
          <w:rFonts w:asciiTheme="minorHAnsi" w:hAnsiTheme="minorHAnsi"/>
          <w:sz w:val="22"/>
          <w:szCs w:val="22"/>
          <w:lang w:val="en"/>
        </w:rPr>
        <w:t>Presentation of payment demands</w:t>
      </w:r>
      <w:bookmarkEnd w:id="27"/>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lang w:val="pt-BR" w:eastAsia="pt-BR"/>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lastRenderedPageBreak/>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w:t>
      </w:r>
      <w:proofErr w:type="gramStart"/>
      <w:r w:rsidRPr="00DA34BC">
        <w:rPr>
          <w:rFonts w:asciiTheme="minorHAnsi" w:hAnsiTheme="minorHAnsi" w:cstheme="minorHAnsi"/>
          <w:sz w:val="22"/>
          <w:lang w:val="en"/>
        </w:rPr>
        <w:t>are not stated</w:t>
      </w:r>
      <w:proofErr w:type="gramEnd"/>
      <w:r w:rsidRPr="00DA34BC">
        <w:rPr>
          <w:rFonts w:asciiTheme="minorHAnsi" w:hAnsiTheme="minorHAnsi" w:cstheme="minorHAnsi"/>
          <w:sz w:val="22"/>
          <w:lang w:val="en"/>
        </w:rPr>
        <w:t xml:space="preserve"> on invoices, it must provide a statement or certificate of bank or post office account details, </w:t>
      </w:r>
      <w:commentRangeStart w:id="28"/>
      <w:r w:rsidRPr="00DA34BC">
        <w:rPr>
          <w:rFonts w:asciiTheme="minorHAnsi" w:hAnsiTheme="minorHAnsi" w:cstheme="minorHAnsi"/>
          <w:sz w:val="22"/>
          <w:lang w:val="en"/>
        </w:rPr>
        <w:t>with the third-party form duly completed in all cases.</w:t>
      </w:r>
      <w:commentRangeEnd w:id="28"/>
      <w:r w:rsidR="003045C2">
        <w:rPr>
          <w:rStyle w:val="Marquedecommentaire"/>
        </w:rPr>
        <w:commentReference w:id="28"/>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w:t>
      </w:r>
      <w:proofErr w:type="gramStart"/>
      <w:r w:rsidRPr="00DA34BC">
        <w:rPr>
          <w:rFonts w:asciiTheme="minorHAnsi" w:hAnsiTheme="minorHAnsi" w:cs="Arial"/>
          <w:szCs w:val="22"/>
          <w:lang w:val="en"/>
        </w:rPr>
        <w:t>be forwarded</w:t>
      </w:r>
      <w:proofErr w:type="gramEnd"/>
      <w:r w:rsidRPr="00DA34BC">
        <w:rPr>
          <w:rFonts w:asciiTheme="minorHAnsi" w:hAnsiTheme="minorHAnsi" w:cs="Arial"/>
          <w:szCs w:val="22"/>
          <w:lang w:val="en"/>
        </w:rPr>
        <w:t xml:space="preserve">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w:t>
      </w:r>
      <w:proofErr w:type="gramStart"/>
      <w:r w:rsidRPr="00DA34BC">
        <w:rPr>
          <w:rFonts w:asciiTheme="minorHAnsi" w:hAnsiTheme="minorHAnsi" w:cs="Arial"/>
          <w:szCs w:val="22"/>
          <w:lang w:val="en"/>
        </w:rPr>
        <w:t>must be accompanied</w:t>
      </w:r>
      <w:proofErr w:type="gramEnd"/>
      <w:r w:rsidRPr="00DA34BC">
        <w:rPr>
          <w:rFonts w:asciiTheme="minorHAnsi" w:hAnsiTheme="minorHAnsi" w:cs="Arial"/>
          <w:szCs w:val="22"/>
          <w:lang w:val="en"/>
        </w:rPr>
        <w:t xml:space="preserve">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proofErr w:type="gramStart"/>
      <w:r w:rsidRPr="00DA34BC">
        <w:rPr>
          <w:rFonts w:asciiTheme="minorHAnsi" w:hAnsiTheme="minorHAnsi" w:cs="Arial"/>
          <w:szCs w:val="22"/>
          <w:lang w:val="en"/>
        </w:rPr>
        <w:t>Invoices for balances (partial definitive payments) must be accompanied by a copy of the acceptance decision for the corresponding services and/or supplies</w:t>
      </w:r>
      <w:proofErr w:type="gramEnd"/>
      <w:r w:rsidRPr="00DA34BC">
        <w:rPr>
          <w:rFonts w:asciiTheme="minorHAnsi" w:hAnsiTheme="minorHAnsi" w:cs="Arial"/>
          <w:szCs w:val="22"/>
          <w:lang w:val="en"/>
        </w:rPr>
        <w:t xml:space="preserve">.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9" w:name="_Toc140836320"/>
      <w:bookmarkStart w:id="30" w:name="_Toc344300189"/>
      <w:bookmarkEnd w:id="23"/>
      <w:r w:rsidRPr="00DA34BC">
        <w:rPr>
          <w:rFonts w:asciiTheme="minorHAnsi" w:hAnsiTheme="minorHAnsi"/>
          <w:sz w:val="22"/>
          <w:szCs w:val="22"/>
          <w:lang w:val="en"/>
        </w:rPr>
        <w:t>Bank transfer</w:t>
      </w:r>
      <w:bookmarkEnd w:id="29"/>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 xml:space="preserve">Payment for invoiced services/supplies </w:t>
      </w:r>
      <w:proofErr w:type="gramStart"/>
      <w:r w:rsidRPr="00DA34BC">
        <w:rPr>
          <w:rFonts w:asciiTheme="minorHAnsi" w:hAnsiTheme="minorHAnsi" w:cs="Arial"/>
          <w:szCs w:val="22"/>
          <w:lang w:val="en"/>
        </w:rPr>
        <w:t>will be made</w:t>
      </w:r>
      <w:proofErr w:type="gramEnd"/>
      <w:r w:rsidRPr="00DA34BC">
        <w:rPr>
          <w:rFonts w:asciiTheme="minorHAnsi" w:hAnsiTheme="minorHAnsi" w:cs="Arial"/>
          <w:szCs w:val="22"/>
          <w:lang w:val="en"/>
        </w:rPr>
        <w:t xml:space="preserv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31" w:name="_Toc140836321"/>
      <w:r w:rsidRPr="00DA34BC">
        <w:rPr>
          <w:rFonts w:asciiTheme="minorHAnsi" w:hAnsiTheme="minorHAnsi"/>
          <w:sz w:val="22"/>
          <w:szCs w:val="22"/>
          <w:lang w:val="en"/>
        </w:rPr>
        <w:t>Value added tax (VAT)</w:t>
      </w:r>
      <w:bookmarkEnd w:id="30"/>
      <w:bookmarkEnd w:id="31"/>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2" w:name="_Toc392669638"/>
      <w:bookmarkStart w:id="33" w:name="_Toc140836322"/>
      <w:r w:rsidRPr="00DA34BC">
        <w:rPr>
          <w:rFonts w:asciiTheme="minorHAnsi" w:hAnsiTheme="minorHAnsi"/>
          <w:sz w:val="22"/>
          <w:szCs w:val="22"/>
          <w:lang w:val="en"/>
        </w:rPr>
        <w:t>Taxes and duties</w:t>
      </w:r>
      <w:bookmarkEnd w:id="32"/>
      <w:bookmarkEnd w:id="33"/>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4" w:name="_Toc140836323"/>
      <w:r w:rsidRPr="00CB5E4E">
        <w:rPr>
          <w:rFonts w:asciiTheme="minorHAnsi" w:hAnsiTheme="minorHAnsi"/>
          <w:b/>
          <w:bCs/>
          <w:caps/>
          <w:sz w:val="24"/>
          <w:u w:val="single"/>
          <w:lang w:val="en"/>
        </w:rPr>
        <w:t>inspection and acceptance activities</w:t>
      </w:r>
      <w:bookmarkEnd w:id="34"/>
    </w:p>
    <w:p w14:paraId="54DD548A" w14:textId="77777777" w:rsidR="00F72033" w:rsidRPr="00CB5E4E" w:rsidRDefault="000243D6" w:rsidP="00A1761D">
      <w:pPr>
        <w:pStyle w:val="Titre2"/>
        <w:jc w:val="both"/>
        <w:rPr>
          <w:rFonts w:asciiTheme="minorHAnsi" w:hAnsiTheme="minorHAnsi"/>
          <w:sz w:val="22"/>
          <w:szCs w:val="22"/>
        </w:rPr>
      </w:pPr>
      <w:bookmarkStart w:id="35" w:name="_Toc392669640"/>
      <w:bookmarkStart w:id="36" w:name="_Toc390691469"/>
      <w:bookmarkStart w:id="37" w:name="_Toc140836324"/>
      <w:r w:rsidRPr="00CB5E4E">
        <w:rPr>
          <w:rFonts w:asciiTheme="minorHAnsi" w:hAnsiTheme="minorHAnsi"/>
          <w:sz w:val="22"/>
          <w:szCs w:val="22"/>
          <w:lang w:val="en"/>
        </w:rPr>
        <w:t>Inspection activities</w:t>
      </w:r>
      <w:bookmarkEnd w:id="35"/>
      <w:bookmarkEnd w:id="36"/>
      <w:bookmarkEnd w:id="37"/>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t>
      </w:r>
      <w:proofErr w:type="gramStart"/>
      <w:r w:rsidRPr="00CB5E4E">
        <w:rPr>
          <w:rFonts w:asciiTheme="minorHAnsi" w:hAnsiTheme="minorHAnsi" w:cs="Arial"/>
          <w:szCs w:val="22"/>
          <w:lang w:val="en"/>
        </w:rPr>
        <w:t>will be carried out</w:t>
      </w:r>
      <w:proofErr w:type="gramEnd"/>
      <w:r w:rsidRPr="00CB5E4E">
        <w:rPr>
          <w:rFonts w:asciiTheme="minorHAnsi" w:hAnsiTheme="minorHAnsi" w:cs="Arial"/>
          <w:szCs w:val="22"/>
          <w:lang w:val="en"/>
        </w:rPr>
        <w:t xml:space="preserve"> for services and supplies as set out in Chapter 5 of the CCAG-FCS. By way of derogation from Article 23 of the CCAG-FCS, inspection activities </w:t>
      </w:r>
      <w:proofErr w:type="gramStart"/>
      <w:r w:rsidRPr="00CB5E4E">
        <w:rPr>
          <w:rFonts w:asciiTheme="minorHAnsi" w:hAnsiTheme="minorHAnsi" w:cs="Arial"/>
          <w:szCs w:val="22"/>
          <w:lang w:val="en"/>
        </w:rPr>
        <w:t>will be carried out</w:t>
      </w:r>
      <w:proofErr w:type="gramEnd"/>
      <w:r w:rsidRPr="00CB5E4E">
        <w:rPr>
          <w:rFonts w:asciiTheme="minorHAnsi" w:hAnsiTheme="minorHAnsi" w:cs="Arial"/>
          <w:szCs w:val="22"/>
          <w:lang w:val="en"/>
        </w:rPr>
        <w:t xml:space="preserve"> by:</w:t>
      </w:r>
    </w:p>
    <w:p w14:paraId="28122027" w14:textId="77777777"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Manager, to be specified</w:t>
      </w:r>
    </w:p>
    <w:p w14:paraId="5A68427F" w14:textId="77777777"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Director, to be specified</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8" w:name="_Toc390691470"/>
      <w:bookmarkStart w:id="39" w:name="_Toc392669641"/>
      <w:bookmarkStart w:id="40" w:name="_Toc140836325"/>
      <w:r w:rsidRPr="00CB5E4E">
        <w:rPr>
          <w:rFonts w:asciiTheme="minorHAnsi" w:hAnsiTheme="minorHAnsi"/>
          <w:sz w:val="22"/>
          <w:szCs w:val="22"/>
          <w:lang w:val="en"/>
        </w:rPr>
        <w:lastRenderedPageBreak/>
        <w:t>Acceptance</w:t>
      </w:r>
      <w:bookmarkEnd w:id="38"/>
      <w:r w:rsidRPr="00CB5E4E">
        <w:rPr>
          <w:rFonts w:asciiTheme="minorHAnsi" w:hAnsiTheme="minorHAnsi"/>
          <w:sz w:val="22"/>
          <w:szCs w:val="22"/>
          <w:lang w:val="en"/>
        </w:rPr>
        <w:t xml:space="preserve"> of service</w:t>
      </w:r>
      <w:bookmarkEnd w:id="39"/>
      <w:r w:rsidRPr="00CB5E4E">
        <w:rPr>
          <w:rFonts w:asciiTheme="minorHAnsi" w:hAnsiTheme="minorHAnsi"/>
          <w:sz w:val="22"/>
          <w:szCs w:val="22"/>
          <w:lang w:val="en"/>
        </w:rPr>
        <w:t>s and supplies</w:t>
      </w:r>
      <w:bookmarkEnd w:id="40"/>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By way of derogation from Article 25 of the CCAG-FCS, acceptance activities </w:t>
      </w:r>
      <w:proofErr w:type="gramStart"/>
      <w:r w:rsidRPr="00CB5E4E">
        <w:rPr>
          <w:rFonts w:asciiTheme="minorHAnsi" w:hAnsiTheme="minorHAnsi" w:cs="Arial"/>
          <w:szCs w:val="22"/>
          <w:lang w:val="en"/>
        </w:rPr>
        <w:t>will be carried out</w:t>
      </w:r>
      <w:proofErr w:type="gramEnd"/>
      <w:r w:rsidRPr="00CB5E4E">
        <w:rPr>
          <w:rFonts w:asciiTheme="minorHAnsi" w:hAnsiTheme="minorHAnsi" w:cs="Arial"/>
          <w:szCs w:val="22"/>
          <w:lang w:val="en"/>
        </w:rPr>
        <w:t xml:space="preserve"> by:</w:t>
      </w:r>
    </w:p>
    <w:p w14:paraId="1F398BD2" w14:textId="77777777" w:rsidR="00C27993" w:rsidRPr="00CB5E4E"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Thematic Unit Director</w:t>
      </w:r>
      <w:r w:rsidRPr="00CB5E4E">
        <w:rPr>
          <w:rFonts w:asciiTheme="minorHAnsi" w:hAnsiTheme="minorHAnsi" w:cs="Arial"/>
          <w:szCs w:val="22"/>
          <w:highlight w:val="yellow"/>
          <w:lang w:val="en"/>
        </w:rPr>
        <w:t>, to be specified</w:t>
      </w:r>
    </w:p>
    <w:p w14:paraId="7DB5AAB0" w14:textId="77777777" w:rsidR="00C27993" w:rsidRPr="00CB5E4E" w:rsidRDefault="00C27993"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Project Director</w:t>
      </w:r>
      <w:r w:rsidRPr="00CB5E4E">
        <w:rPr>
          <w:rFonts w:asciiTheme="minorHAnsi" w:hAnsiTheme="minorHAnsi" w:cs="Arial"/>
          <w:szCs w:val="22"/>
          <w:highlight w:val="yellow"/>
          <w:lang w:val="en"/>
        </w:rPr>
        <w:t>, to be specified</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1" w:name="_Toc140836326"/>
      <w:r w:rsidRPr="00D95D87">
        <w:rPr>
          <w:rFonts w:asciiTheme="minorHAnsi" w:hAnsiTheme="minorHAnsi"/>
          <w:b/>
          <w:bCs/>
          <w:caps/>
          <w:sz w:val="24"/>
          <w:u w:val="single"/>
          <w:lang w:val="en"/>
        </w:rPr>
        <w:t>Specific terms of execution</w:t>
      </w:r>
      <w:bookmarkEnd w:id="41"/>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42" w:name="_Toc140836327"/>
      <w:bookmarkStart w:id="43" w:name="_Toc392669643"/>
      <w:r w:rsidRPr="00D95D87">
        <w:rPr>
          <w:rFonts w:asciiTheme="minorHAnsi" w:hAnsiTheme="minorHAnsi" w:cstheme="minorHAnsi"/>
          <w:sz w:val="22"/>
          <w:szCs w:val="22"/>
          <w:lang w:val="en"/>
        </w:rPr>
        <w:t>Deliverables table</w:t>
      </w:r>
      <w:bookmarkEnd w:id="42"/>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390629">
        <w:tc>
          <w:tcPr>
            <w:tcW w:w="9400"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390629">
        <w:tc>
          <w:tcPr>
            <w:tcW w:w="1389"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C1231" w:rsidRPr="00D95D87" w14:paraId="407DA1ED" w14:textId="77777777" w:rsidTr="00390629">
        <w:tc>
          <w:tcPr>
            <w:tcW w:w="1389" w:type="dxa"/>
          </w:tcPr>
          <w:p w14:paraId="508579F9"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BA525E4"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79AB6CE6"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3D4B3477" w14:textId="77777777" w:rsidTr="00390629">
        <w:tc>
          <w:tcPr>
            <w:tcW w:w="1389" w:type="dxa"/>
          </w:tcPr>
          <w:p w14:paraId="2EB9CA01"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8875817"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6B4B2805"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71129413" w14:textId="77777777" w:rsidTr="00390629">
        <w:tc>
          <w:tcPr>
            <w:tcW w:w="9400"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197CF8">
        <w:tc>
          <w:tcPr>
            <w:tcW w:w="1389"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390629">
        <w:tc>
          <w:tcPr>
            <w:tcW w:w="1389" w:type="dxa"/>
          </w:tcPr>
          <w:p w14:paraId="4C978E4A"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5387" w:type="dxa"/>
          </w:tcPr>
          <w:p w14:paraId="6D3A7FC0"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2624" w:type="dxa"/>
          </w:tcPr>
          <w:p w14:paraId="7843E4E7" w14:textId="77777777" w:rsidR="00197CF8" w:rsidRPr="00D95D87" w:rsidRDefault="00197CF8" w:rsidP="00390629">
            <w:pPr>
              <w:pStyle w:val="u"/>
              <w:widowControl w:val="0"/>
              <w:numPr>
                <w:ilvl w:val="12"/>
                <w:numId w:val="0"/>
              </w:numPr>
              <w:rPr>
                <w:rFonts w:asciiTheme="minorHAnsi" w:hAnsiTheme="minorHAnsi" w:cstheme="minorHAnsi"/>
                <w:szCs w:val="22"/>
              </w:rPr>
            </w:pPr>
          </w:p>
        </w:tc>
      </w:tr>
      <w:tr w:rsidR="008714BB" w:rsidRPr="00D95D87" w14:paraId="2180D999" w14:textId="77777777" w:rsidTr="00197CF8">
        <w:tc>
          <w:tcPr>
            <w:tcW w:w="1389" w:type="dxa"/>
          </w:tcPr>
          <w:p w14:paraId="3557224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5387" w:type="dxa"/>
          </w:tcPr>
          <w:p w14:paraId="6ACBC72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2624" w:type="dxa"/>
          </w:tcPr>
          <w:p w14:paraId="26A4F612" w14:textId="77777777" w:rsidR="000A6914" w:rsidRPr="00D95D87" w:rsidRDefault="000A6914" w:rsidP="00F07EEF">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4" w:name="_Toc392669642"/>
      <w:bookmarkStart w:id="45" w:name="_Toc140836328"/>
      <w:bookmarkStart w:id="46" w:name="_Toc392669644"/>
      <w:bookmarkEnd w:id="43"/>
      <w:r w:rsidRPr="00D95D87">
        <w:rPr>
          <w:rFonts w:asciiTheme="minorHAnsi" w:hAnsiTheme="minorHAnsi" w:cstheme="minorHAnsi"/>
          <w:sz w:val="22"/>
          <w:szCs w:val="22"/>
          <w:lang w:val="en"/>
        </w:rPr>
        <w:t>Expert in charge of the assignment</w:t>
      </w:r>
      <w:bookmarkEnd w:id="44"/>
      <w:bookmarkEnd w:id="45"/>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7" w:name="_Toc140836329"/>
      <w:r w:rsidRPr="00D95D87">
        <w:rPr>
          <w:rFonts w:asciiTheme="minorHAnsi" w:hAnsiTheme="minorHAnsi" w:cstheme="minorHAnsi"/>
          <w:sz w:val="22"/>
          <w:szCs w:val="22"/>
          <w:lang w:val="en"/>
        </w:rPr>
        <w:t>Place of execution</w:t>
      </w:r>
      <w:bookmarkEnd w:id="46"/>
      <w:bookmarkEnd w:id="47"/>
    </w:p>
    <w:p w14:paraId="016C3C98" w14:textId="17B87E5F" w:rsidR="00D949F0" w:rsidRPr="00D949F0" w:rsidRDefault="005563C9" w:rsidP="00D949F0">
      <w:pPr>
        <w:spacing w:line="240" w:lineRule="auto"/>
        <w:ind w:left="567"/>
        <w:jc w:val="both"/>
        <w:rPr>
          <w:rFonts w:asciiTheme="minorHAnsi" w:hAnsiTheme="minorHAnsi" w:cstheme="minorHAnsi"/>
          <w:sz w:val="22"/>
          <w:szCs w:val="22"/>
          <w:lang w:val="en"/>
        </w:rPr>
      </w:pPr>
      <w:r w:rsidRPr="0042313A">
        <w:rPr>
          <w:rFonts w:asciiTheme="minorHAnsi" w:hAnsiTheme="minorHAnsi" w:cstheme="minorHAnsi"/>
          <w:sz w:val="22"/>
          <w:szCs w:val="22"/>
          <w:lang w:val="en"/>
        </w:rPr>
        <w:t xml:space="preserve">The services will be performed in </w:t>
      </w:r>
      <w:r w:rsidR="00D949F0" w:rsidRPr="0042313A">
        <w:rPr>
          <w:rFonts w:asciiTheme="minorHAnsi" w:hAnsiTheme="minorHAnsi" w:cstheme="minorHAnsi"/>
          <w:sz w:val="22"/>
          <w:szCs w:val="22"/>
          <w:lang w:val="en"/>
        </w:rPr>
        <w:t>Expertise France head office at CACTUS PLAZA – 7th FLOOR, Addis Ababa, Ethiopia.</w:t>
      </w:r>
    </w:p>
    <w:p w14:paraId="2F7CB59B" w14:textId="77777777" w:rsidR="001C25DF" w:rsidRPr="00D95D87" w:rsidRDefault="001C25DF" w:rsidP="001C25DF">
      <w:pPr>
        <w:pStyle w:val="Titre2"/>
        <w:spacing w:before="120" w:after="60"/>
        <w:rPr>
          <w:rFonts w:asciiTheme="minorHAnsi" w:hAnsiTheme="minorHAnsi" w:cstheme="minorHAnsi"/>
          <w:sz w:val="22"/>
          <w:szCs w:val="22"/>
          <w:lang w:val="en-GB"/>
        </w:rPr>
      </w:pPr>
      <w:bookmarkStart w:id="48" w:name="_Toc140836330"/>
      <w:bookmarkStart w:id="49" w:name="_Toc140836331"/>
      <w:r w:rsidRPr="00D95D87">
        <w:rPr>
          <w:rFonts w:asciiTheme="minorHAnsi" w:hAnsiTheme="minorHAnsi" w:cstheme="minorHAnsi"/>
          <w:sz w:val="22"/>
          <w:szCs w:val="22"/>
          <w:lang w:val="en"/>
        </w:rPr>
        <w:t>Delivery</w:t>
      </w:r>
      <w:bookmarkEnd w:id="48"/>
    </w:p>
    <w:p w14:paraId="5E4FC077" w14:textId="77777777" w:rsidR="001C25DF" w:rsidRPr="00D95D87" w:rsidRDefault="001C25DF" w:rsidP="001C25DF">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Supplies shall be delivered at [</w:t>
      </w:r>
      <w:r w:rsidRPr="00D95D87">
        <w:rPr>
          <w:rFonts w:asciiTheme="minorHAnsi" w:hAnsiTheme="minorHAnsi" w:cstheme="minorHAnsi"/>
          <w:sz w:val="22"/>
          <w:szCs w:val="22"/>
          <w:highlight w:val="yellow"/>
          <w:lang w:val="en"/>
        </w:rPr>
        <w:t>place and Incoterms</w:t>
      </w:r>
      <w:proofErr w:type="gramStart"/>
      <w:r w:rsidRPr="00D95D87">
        <w:rPr>
          <w:rFonts w:asciiTheme="minorHAnsi" w:hAnsiTheme="minorHAnsi" w:cstheme="minorHAnsi"/>
          <w:sz w:val="22"/>
          <w:szCs w:val="22"/>
          <w:lang w:val="en"/>
        </w:rPr>
        <w:t xml:space="preserve">] </w:t>
      </w:r>
      <w:commentRangeStart w:id="50"/>
      <w:proofErr w:type="gramEnd"/>
      <w:r w:rsidRPr="00D95D87">
        <w:rPr>
          <w:rFonts w:asciiTheme="minorHAnsi" w:hAnsiTheme="minorHAnsi" w:cstheme="minorHAnsi"/>
          <w:sz w:val="22"/>
          <w:szCs w:val="22"/>
          <w:vertAlign w:val="superscript"/>
          <w:lang w:val="en"/>
        </w:rPr>
        <w:footnoteReference w:id="1"/>
      </w:r>
      <w:commentRangeEnd w:id="50"/>
      <w:r>
        <w:rPr>
          <w:rStyle w:val="Marquedecommentaire"/>
        </w:rPr>
        <w:commentReference w:id="50"/>
      </w:r>
      <w:r w:rsidRPr="00D95D87">
        <w:rPr>
          <w:rFonts w:asciiTheme="minorHAnsi" w:hAnsiTheme="minorHAnsi" w:cstheme="minorHAnsi"/>
          <w:sz w:val="22"/>
          <w:szCs w:val="22"/>
          <w:lang w:val="en"/>
        </w:rPr>
        <w:t>.</w:t>
      </w:r>
    </w:p>
    <w:p w14:paraId="3497882C" w14:textId="77777777" w:rsidR="001C25DF" w:rsidRPr="00D95D87" w:rsidRDefault="001C25DF" w:rsidP="001C25DF">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[All deliveries </w:t>
      </w:r>
      <w:proofErr w:type="gramStart"/>
      <w:r w:rsidRPr="00D95D87">
        <w:rPr>
          <w:rFonts w:asciiTheme="minorHAnsi" w:hAnsiTheme="minorHAnsi" w:cstheme="minorHAnsi"/>
          <w:szCs w:val="22"/>
          <w:lang w:val="en"/>
        </w:rPr>
        <w:t>shall be made</w:t>
      </w:r>
      <w:proofErr w:type="gramEnd"/>
      <w:r w:rsidRPr="00D95D87">
        <w:rPr>
          <w:rFonts w:asciiTheme="minorHAnsi" w:hAnsiTheme="minorHAnsi" w:cstheme="minorHAnsi"/>
          <w:szCs w:val="22"/>
          <w:lang w:val="en"/>
        </w:rPr>
        <w:t xml:space="preserve"> between the hours of [</w:t>
      </w:r>
      <w:r w:rsidRPr="00D95D87">
        <w:rPr>
          <w:rFonts w:asciiTheme="minorHAnsi" w:hAnsiTheme="minorHAnsi" w:cstheme="minorHAnsi"/>
          <w:szCs w:val="22"/>
          <w:highlight w:val="yellow"/>
          <w:lang w:val="en"/>
        </w:rPr>
        <w:t>to be completed</w:t>
      </w:r>
      <w:r w:rsidRPr="00D95D87">
        <w:rPr>
          <w:rFonts w:asciiTheme="minorHAnsi" w:hAnsiTheme="minorHAnsi" w:cstheme="minorHAnsi"/>
          <w:szCs w:val="22"/>
          <w:lang w:val="en"/>
        </w:rPr>
        <w:t>] and [</w:t>
      </w:r>
      <w:r w:rsidRPr="00D95D87">
        <w:rPr>
          <w:rFonts w:asciiTheme="minorHAnsi" w:hAnsiTheme="minorHAnsi" w:cstheme="minorHAnsi"/>
          <w:szCs w:val="22"/>
          <w:highlight w:val="yellow"/>
          <w:lang w:val="en"/>
        </w:rPr>
        <w:t>to be completed</w:t>
      </w:r>
      <w:r w:rsidRPr="00D95D87">
        <w:rPr>
          <w:rFonts w:asciiTheme="minorHAnsi" w:hAnsiTheme="minorHAnsi" w:cstheme="minorHAnsi"/>
          <w:szCs w:val="22"/>
          <w:lang w:val="en"/>
        </w:rPr>
        <w:t xml:space="preserve">] at the agreed place of delivery.] [Deliveries </w:t>
      </w:r>
      <w:proofErr w:type="gramStart"/>
      <w:r w:rsidRPr="00D95D87">
        <w:rPr>
          <w:rFonts w:asciiTheme="minorHAnsi" w:hAnsiTheme="minorHAnsi" w:cstheme="minorHAnsi"/>
          <w:szCs w:val="22"/>
          <w:lang w:val="en"/>
        </w:rPr>
        <w:t>may be made</w:t>
      </w:r>
      <w:proofErr w:type="gramEnd"/>
      <w:r w:rsidRPr="00D95D87">
        <w:rPr>
          <w:rFonts w:asciiTheme="minorHAnsi" w:hAnsiTheme="minorHAnsi" w:cstheme="minorHAnsi"/>
          <w:szCs w:val="22"/>
          <w:lang w:val="en"/>
        </w:rPr>
        <w:t xml:space="preserve"> on any business day during normal working hours, at the agreed place of delivery.]</w:t>
      </w:r>
    </w:p>
    <w:p w14:paraId="344FCBE3" w14:textId="77777777" w:rsidR="001C25DF" w:rsidRPr="00D95D87" w:rsidRDefault="001C25DF" w:rsidP="001C25DF">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w:t>
      </w:r>
      <w:proofErr w:type="gramStart"/>
      <w:r w:rsidRPr="00D95D87">
        <w:rPr>
          <w:rFonts w:asciiTheme="minorHAnsi" w:hAnsiTheme="minorHAnsi" w:cstheme="minorHAnsi"/>
          <w:szCs w:val="22"/>
          <w:lang w:val="en"/>
        </w:rPr>
        <w:t xml:space="preserve">shall be accompanied by a delivery note in duplicate, duly signed and dated by the </w:t>
      </w:r>
      <w:r w:rsidRPr="00D95D87">
        <w:rPr>
          <w:rFonts w:asciiTheme="minorHAnsi" w:hAnsiTheme="minorHAnsi" w:cstheme="minorHAnsi"/>
          <w:smallCaps/>
          <w:szCs w:val="22"/>
          <w:lang w:val="en"/>
        </w:rPr>
        <w:t>Contractor</w:t>
      </w:r>
      <w:proofErr w:type="gramEnd"/>
      <w:r w:rsidRPr="00D95D87">
        <w:rPr>
          <w:rFonts w:asciiTheme="minorHAnsi" w:hAnsiTheme="minorHAnsi" w:cstheme="minorHAnsi"/>
          <w:szCs w:val="22"/>
          <w:lang w:val="en"/>
        </w:rPr>
        <w:t xml:space="preserve"> or its carrier, giving the purchase order number and particulars of the supplies delivered. One copy of the delivery note </w:t>
      </w:r>
      <w:proofErr w:type="gramStart"/>
      <w:r w:rsidRPr="00D95D87">
        <w:rPr>
          <w:rFonts w:asciiTheme="minorHAnsi" w:hAnsiTheme="minorHAnsi" w:cstheme="minorHAnsi"/>
          <w:szCs w:val="22"/>
          <w:lang w:val="en"/>
        </w:rPr>
        <w:t xml:space="preserve">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roofErr w:type="gramEnd"/>
      <w:r w:rsidRPr="00D95D87">
        <w:rPr>
          <w:rFonts w:asciiTheme="minorHAnsi" w:hAnsiTheme="minorHAnsi" w:cstheme="minorHAnsi"/>
          <w:szCs w:val="22"/>
          <w:lang w:val="en"/>
        </w:rPr>
        <w:t>.</w:t>
      </w:r>
    </w:p>
    <w:p w14:paraId="744D9D60" w14:textId="77777777" w:rsidR="001C25DF" w:rsidRPr="00D95D87" w:rsidRDefault="001C25DF" w:rsidP="001C25DF">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lastRenderedPageBreak/>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609B6AE0" w14:textId="77777777" w:rsidR="001C25DF" w:rsidRPr="00D95D87" w:rsidRDefault="001C25DF" w:rsidP="001C25DF">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w:t>
      </w:r>
      <w:proofErr w:type="gramStart"/>
      <w:r w:rsidRPr="00D95D87">
        <w:rPr>
          <w:rFonts w:asciiTheme="minorHAnsi" w:hAnsiTheme="minorHAnsi" w:cstheme="minorHAnsi"/>
          <w:szCs w:val="22"/>
          <w:lang w:val="en"/>
        </w:rPr>
        <w:t>shall be declared</w:t>
      </w:r>
      <w:proofErr w:type="gramEnd"/>
      <w:r w:rsidRPr="00D95D87">
        <w:rPr>
          <w:rFonts w:asciiTheme="minorHAnsi" w:hAnsiTheme="minorHAnsi" w:cstheme="minorHAnsi"/>
          <w:szCs w:val="22"/>
          <w:lang w:val="en"/>
        </w:rPr>
        <w:t xml:space="preserve">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45600F15" w14:textId="77777777" w:rsidR="001C25DF" w:rsidRPr="00D95D87" w:rsidRDefault="001C25DF" w:rsidP="001C25DF">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112F6E33" w14:textId="77777777" w:rsidR="001C25DF" w:rsidRPr="0041061D" w:rsidRDefault="001C25DF" w:rsidP="001C25DF">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63A35EA3" w14:textId="77777777" w:rsidR="001C25DF" w:rsidRPr="0041061D" w:rsidRDefault="001C25DF" w:rsidP="001C25DF">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t>
      </w:r>
      <w:proofErr w:type="gramStart"/>
      <w:r w:rsidRPr="0041061D">
        <w:rPr>
          <w:rFonts w:asciiTheme="minorHAnsi" w:hAnsiTheme="minorHAnsi" w:cs="Arial"/>
          <w:szCs w:val="22"/>
          <w:lang w:val="en"/>
        </w:rPr>
        <w:t>with</w:t>
      </w:r>
      <w:proofErr w:type="gramEnd"/>
      <w:r w:rsidRPr="0041061D">
        <w:rPr>
          <w:rFonts w:asciiTheme="minorHAnsi" w:hAnsiTheme="minorHAnsi" w:cs="Arial"/>
          <w:szCs w:val="22"/>
          <w:lang w:val="en"/>
        </w:rPr>
        <w:t xml:space="preserve">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0D727154" w14:textId="77777777" w:rsidR="001C25DF" w:rsidRPr="0041061D" w:rsidRDefault="001C25DF" w:rsidP="001C25DF">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7A725C62" w14:textId="77777777" w:rsidR="001C25DF" w:rsidRPr="0041061D" w:rsidRDefault="001C25DF" w:rsidP="001C25DF">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Pr="0041061D">
        <w:rPr>
          <w:rFonts w:asciiTheme="minorHAnsi" w:hAnsiTheme="minorHAnsi" w:cs="Arial"/>
          <w:szCs w:val="22"/>
          <w:lang w:val="en"/>
        </w:rPr>
        <w:t>)</w:t>
      </w:r>
      <w:r w:rsidRPr="0041061D">
        <w:rPr>
          <w:rFonts w:asciiTheme="minorHAnsi" w:hAnsiTheme="minorHAnsi" w:cs="Arial"/>
          <w:szCs w:val="22"/>
          <w:lang w:val="en"/>
        </w:rPr>
        <w:tab/>
      </w:r>
      <w:proofErr w:type="gramStart"/>
      <w:r w:rsidRPr="0041061D">
        <w:rPr>
          <w:rFonts w:asciiTheme="minorHAnsi" w:hAnsiTheme="minorHAnsi" w:cs="Arial"/>
          <w:szCs w:val="22"/>
          <w:lang w:val="en"/>
        </w:rPr>
        <w:t>correspond</w:t>
      </w:r>
      <w:proofErr w:type="gramEnd"/>
      <w:r w:rsidRPr="0041061D">
        <w:rPr>
          <w:rFonts w:asciiTheme="minorHAnsi" w:hAnsiTheme="minorHAnsi" w:cs="Arial"/>
          <w:szCs w:val="22"/>
          <w:lang w:val="en"/>
        </w:rPr>
        <w:t xml:space="preserve"> to the description given in the tender specifications (Annex I) and possess the characteristics of the supplies provided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as a sample or model;</w:t>
      </w:r>
    </w:p>
    <w:p w14:paraId="104F16A3" w14:textId="77777777" w:rsidR="001C25DF" w:rsidRPr="0041061D" w:rsidRDefault="001C25DF" w:rsidP="001C25DF">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Pr="0041061D">
        <w:rPr>
          <w:rFonts w:asciiTheme="minorHAnsi" w:hAnsiTheme="minorHAnsi" w:cs="Arial"/>
          <w:szCs w:val="22"/>
          <w:lang w:val="en"/>
        </w:rPr>
        <w:t>)</w:t>
      </w:r>
      <w:r w:rsidRPr="0041061D">
        <w:rPr>
          <w:rFonts w:asciiTheme="minorHAnsi" w:hAnsiTheme="minorHAnsi" w:cs="Arial"/>
          <w:szCs w:val="22"/>
          <w:lang w:val="en"/>
        </w:rPr>
        <w:tab/>
        <w:t xml:space="preserve">be fit for any specific purpose required of them by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and made known to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at the time of conclusion of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accepted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w:t>
      </w:r>
    </w:p>
    <w:p w14:paraId="45242895" w14:textId="77777777" w:rsidR="001C25DF" w:rsidRPr="0041061D" w:rsidRDefault="001C25DF" w:rsidP="001C25DF">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Pr="0041061D">
        <w:rPr>
          <w:rFonts w:asciiTheme="minorHAnsi" w:hAnsiTheme="minorHAnsi" w:cs="Arial"/>
          <w:szCs w:val="22"/>
          <w:lang w:val="en"/>
        </w:rPr>
        <w:t>)</w:t>
      </w:r>
      <w:r w:rsidRPr="0041061D">
        <w:rPr>
          <w:rFonts w:asciiTheme="minorHAnsi" w:hAnsiTheme="minorHAnsi" w:cs="Arial"/>
          <w:szCs w:val="22"/>
          <w:lang w:val="en"/>
        </w:rPr>
        <w:tab/>
      </w:r>
      <w:proofErr w:type="gramStart"/>
      <w:r w:rsidRPr="0041061D">
        <w:rPr>
          <w:rFonts w:asciiTheme="minorHAnsi" w:hAnsiTheme="minorHAnsi" w:cs="Arial"/>
          <w:szCs w:val="22"/>
          <w:lang w:val="en"/>
        </w:rPr>
        <w:t>be</w:t>
      </w:r>
      <w:proofErr w:type="gramEnd"/>
      <w:r w:rsidRPr="0041061D">
        <w:rPr>
          <w:rFonts w:asciiTheme="minorHAnsi" w:hAnsiTheme="minorHAnsi" w:cs="Arial"/>
          <w:szCs w:val="22"/>
          <w:lang w:val="en"/>
        </w:rPr>
        <w:t xml:space="preserve"> fit for the purposes for which supplies of the same type are normally used;</w:t>
      </w:r>
    </w:p>
    <w:p w14:paraId="1735ACE8" w14:textId="77777777" w:rsidR="001C25DF" w:rsidRPr="0041061D" w:rsidRDefault="001C25DF" w:rsidP="001C25DF">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Pr="0041061D">
        <w:rPr>
          <w:rFonts w:asciiTheme="minorHAnsi" w:hAnsiTheme="minorHAnsi" w:cs="Arial"/>
          <w:szCs w:val="22"/>
          <w:lang w:val="en"/>
        </w:rPr>
        <w:t>)</w:t>
      </w:r>
      <w:r w:rsidRPr="0041061D">
        <w:rPr>
          <w:rFonts w:asciiTheme="minorHAnsi" w:hAnsiTheme="minorHAnsi" w:cs="Arial"/>
          <w:szCs w:val="22"/>
          <w:lang w:val="en"/>
        </w:rPr>
        <w:tab/>
        <w:t xml:space="preserve">demonstrate the quality and performance which are normal in supplies of the same type and which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the producer or its representative, particularly in advertising or on labelling;</w:t>
      </w:r>
    </w:p>
    <w:p w14:paraId="0136EC6B" w14:textId="77777777" w:rsidR="001C25DF" w:rsidRPr="0041061D" w:rsidRDefault="001C25DF" w:rsidP="001C25DF">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Pr="0041061D">
        <w:rPr>
          <w:rFonts w:asciiTheme="minorHAnsi" w:hAnsiTheme="minorHAnsi" w:cs="Arial"/>
          <w:szCs w:val="22"/>
          <w:lang w:val="en"/>
        </w:rPr>
        <w:t>)</w:t>
      </w:r>
      <w:r w:rsidRPr="0041061D">
        <w:rPr>
          <w:rFonts w:asciiTheme="minorHAnsi" w:hAnsiTheme="minorHAnsi" w:cs="Arial"/>
          <w:szCs w:val="22"/>
          <w:lang w:val="en"/>
        </w:rPr>
        <w:tab/>
      </w:r>
      <w:proofErr w:type="gramStart"/>
      <w:r w:rsidRPr="0041061D">
        <w:rPr>
          <w:rFonts w:asciiTheme="minorHAnsi" w:hAnsiTheme="minorHAnsi" w:cs="Arial"/>
          <w:szCs w:val="22"/>
          <w:lang w:val="en"/>
        </w:rPr>
        <w:t>be</w:t>
      </w:r>
      <w:proofErr w:type="gramEnd"/>
      <w:r w:rsidRPr="0041061D">
        <w:rPr>
          <w:rFonts w:asciiTheme="minorHAnsi" w:hAnsiTheme="minorHAnsi" w:cs="Arial"/>
          <w:szCs w:val="22"/>
          <w:lang w:val="en"/>
        </w:rPr>
        <w:t xml:space="preserve"> packaged according to the usual method for supplies of the same type or, failing this, in a way designed to preserve and protect them.</w:t>
      </w:r>
    </w:p>
    <w:p w14:paraId="7A4B4F51" w14:textId="2773434F" w:rsidR="003D73A9" w:rsidRDefault="003D73A9" w:rsidP="00A1761D">
      <w:pPr>
        <w:pStyle w:val="Titre2"/>
        <w:spacing w:before="120" w:after="60"/>
        <w:jc w:val="both"/>
        <w:rPr>
          <w:rFonts w:asciiTheme="minorHAnsi" w:hAnsiTheme="minorHAnsi"/>
          <w:sz w:val="22"/>
          <w:szCs w:val="22"/>
          <w:lang w:val="en"/>
        </w:rPr>
      </w:pPr>
      <w:r>
        <w:rPr>
          <w:rFonts w:asciiTheme="minorHAnsi" w:hAnsiTheme="minorHAnsi"/>
          <w:sz w:val="22"/>
          <w:szCs w:val="22"/>
          <w:lang w:val="en"/>
        </w:rPr>
        <w:t>Export control</w:t>
      </w:r>
      <w:bookmarkEnd w:id="49"/>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51"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5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52" w:name="_Toc392669645"/>
      <w:bookmarkStart w:id="53" w:name="_Toc140836333"/>
      <w:r w:rsidRPr="0041061D">
        <w:rPr>
          <w:rFonts w:asciiTheme="minorHAnsi" w:hAnsiTheme="minorHAnsi"/>
          <w:sz w:val="22"/>
          <w:szCs w:val="22"/>
          <w:lang w:val="en"/>
        </w:rPr>
        <w:t xml:space="preserve">Commitments of the </w:t>
      </w:r>
      <w:bookmarkEnd w:id="52"/>
      <w:r w:rsidR="00567093">
        <w:rPr>
          <w:rFonts w:asciiTheme="minorHAnsi" w:hAnsiTheme="minorHAnsi" w:cstheme="minorHAnsi"/>
          <w:smallCaps/>
          <w:sz w:val="22"/>
          <w:lang w:val="en"/>
        </w:rPr>
        <w:t>Contractor</w:t>
      </w:r>
      <w:bookmarkEnd w:id="5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proofErr w:type="gramStart"/>
      <w:r w:rsidRPr="0041061D">
        <w:rPr>
          <w:rFonts w:asciiTheme="minorHAnsi" w:hAnsiTheme="minorHAnsi" w:cs="Arial"/>
          <w:szCs w:val="22"/>
          <w:lang w:val="en"/>
        </w:rPr>
        <w:t>apply</w:t>
      </w:r>
      <w:proofErr w:type="gramEnd"/>
      <w:r w:rsidRPr="0041061D">
        <w:rPr>
          <w:rFonts w:asciiTheme="minorHAnsi" w:hAnsiTheme="minorHAnsi" w:cs="Arial"/>
          <w:szCs w:val="22"/>
          <w:lang w:val="en"/>
        </w:rPr>
        <w:t xml:space="preserve">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proofErr w:type="gramStart"/>
      <w:r w:rsidRPr="00567093">
        <w:rPr>
          <w:rFonts w:asciiTheme="minorHAnsi" w:hAnsiTheme="minorHAnsi" w:cs="Arial"/>
          <w:szCs w:val="22"/>
          <w:lang w:val="en"/>
        </w:rPr>
        <w:t>employ</w:t>
      </w:r>
      <w:proofErr w:type="gramEnd"/>
      <w:r w:rsidRPr="00567093">
        <w:rPr>
          <w:rFonts w:asciiTheme="minorHAnsi" w:hAnsiTheme="minorHAnsi" w:cs="Arial"/>
          <w:szCs w:val="22"/>
          <w:lang w:val="en"/>
        </w:rPr>
        <w:t xml:space="preserve">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4" w:name="_Toc392669646"/>
      <w:bookmarkStart w:id="55" w:name="_Toc140836334"/>
      <w:r w:rsidRPr="00567093">
        <w:rPr>
          <w:rFonts w:asciiTheme="minorHAnsi" w:hAnsiTheme="minorHAnsi"/>
          <w:sz w:val="22"/>
          <w:szCs w:val="22"/>
          <w:lang w:val="en"/>
        </w:rPr>
        <w:t>Confidentiality</w:t>
      </w:r>
      <w:bookmarkEnd w:id="54"/>
      <w:bookmarkEnd w:id="5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w:t>
      </w:r>
      <w:proofErr w:type="gramStart"/>
      <w:r w:rsidRPr="00567093">
        <w:rPr>
          <w:rFonts w:asciiTheme="minorHAnsi" w:hAnsiTheme="minorHAnsi" w:cs="Arial"/>
          <w:szCs w:val="22"/>
          <w:lang w:val="en"/>
        </w:rPr>
        <w:t xml:space="preserve">the confidentiality of all documents and information received or which it becomes aware of in the context of the </w:t>
      </w:r>
      <w:r w:rsidRPr="00567093">
        <w:rPr>
          <w:rFonts w:asciiTheme="minorHAnsi" w:hAnsiTheme="minorHAnsi" w:cs="Arial"/>
          <w:smallCaps/>
          <w:szCs w:val="22"/>
          <w:lang w:val="en"/>
        </w:rPr>
        <w:t>Project</w:t>
      </w:r>
      <w:proofErr w:type="gramEnd"/>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proofErr w:type="gramStart"/>
      <w:r w:rsidRPr="00567093">
        <w:rPr>
          <w:rFonts w:asciiTheme="minorHAnsi" w:hAnsiTheme="minorHAnsi" w:cs="Arial"/>
          <w:szCs w:val="22"/>
          <w:lang w:val="en"/>
        </w:rPr>
        <w:t>to</w:t>
      </w:r>
      <w:proofErr w:type="gramEnd"/>
      <w:r w:rsidRPr="00567093">
        <w:rPr>
          <w:rFonts w:asciiTheme="minorHAnsi" w:hAnsiTheme="minorHAnsi" w:cs="Arial"/>
          <w:szCs w:val="22"/>
          <w:lang w:val="en"/>
        </w:rPr>
        <w:t xml:space="preserve">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lastRenderedPageBreak/>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6" w:name="_Toc392669648"/>
      <w:bookmarkStart w:id="57" w:name="_Toc140836335"/>
      <w:r w:rsidRPr="00567093">
        <w:rPr>
          <w:rFonts w:asciiTheme="minorHAnsi" w:hAnsiTheme="minorHAnsi"/>
          <w:sz w:val="22"/>
          <w:szCs w:val="22"/>
          <w:lang w:val="en"/>
        </w:rPr>
        <w:t>Provision of documents</w:t>
      </w:r>
      <w:bookmarkEnd w:id="56"/>
      <w:bookmarkEnd w:id="5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7C4AD167" w14:textId="77777777" w:rsidR="00666856" w:rsidRPr="00D4632A" w:rsidRDefault="00666856" w:rsidP="00666856">
      <w:pPr>
        <w:pStyle w:val="Paragraphedeliste"/>
        <w:numPr>
          <w:ilvl w:val="0"/>
          <w:numId w:val="13"/>
        </w:numPr>
        <w:spacing w:line="240" w:lineRule="auto"/>
        <w:rPr>
          <w:rFonts w:asciiTheme="minorHAnsi" w:hAnsiTheme="minorHAnsi" w:cstheme="minorHAnsi"/>
          <w:sz w:val="22"/>
          <w:szCs w:val="22"/>
          <w:highlight w:val="yellow"/>
          <w:lang w:val="en-US"/>
        </w:rPr>
      </w:pPr>
      <w:r w:rsidRPr="00D4632A">
        <w:rPr>
          <w:rFonts w:asciiTheme="minorHAnsi" w:hAnsiTheme="minorHAnsi" w:cstheme="minorHAnsi"/>
          <w:sz w:val="22"/>
          <w:szCs w:val="22"/>
          <w:highlight w:val="yellow"/>
          <w:lang w:val="en-US"/>
        </w:rPr>
        <w:t>Technical specifications / terms of reference (version 04/08/2025);</w:t>
      </w:r>
    </w:p>
    <w:p w14:paraId="7BABA058" w14:textId="172BDBD8" w:rsidR="005C1231" w:rsidRPr="00D4632A" w:rsidRDefault="0049369D" w:rsidP="00A1761D">
      <w:pPr>
        <w:pStyle w:val="u"/>
        <w:widowControl w:val="0"/>
        <w:numPr>
          <w:ilvl w:val="0"/>
          <w:numId w:val="13"/>
        </w:numPr>
        <w:rPr>
          <w:rFonts w:asciiTheme="minorHAnsi" w:hAnsiTheme="minorHAnsi" w:cs="Arial"/>
          <w:szCs w:val="22"/>
          <w:highlight w:val="yellow"/>
          <w:lang w:val="en-US"/>
        </w:rPr>
      </w:pPr>
      <w:r w:rsidRPr="00D4632A">
        <w:rPr>
          <w:rFonts w:asciiTheme="minorHAnsi" w:hAnsiTheme="minorHAnsi" w:cs="Arial"/>
          <w:szCs w:val="22"/>
          <w:highlight w:val="yellow"/>
          <w:lang w:val="en"/>
        </w:rPr>
        <w:t>Floor plan of the premises,</w:t>
      </w:r>
    </w:p>
    <w:p w14:paraId="02333BDF" w14:textId="77777777" w:rsidR="00E25860" w:rsidRPr="00D4632A" w:rsidRDefault="00E25860" w:rsidP="00A1761D">
      <w:pPr>
        <w:pStyle w:val="u"/>
        <w:widowControl w:val="0"/>
        <w:numPr>
          <w:ilvl w:val="0"/>
          <w:numId w:val="13"/>
        </w:numPr>
        <w:rPr>
          <w:rFonts w:asciiTheme="minorHAnsi" w:hAnsiTheme="minorHAnsi" w:cs="Arial"/>
          <w:szCs w:val="22"/>
          <w:highlight w:val="yellow"/>
          <w:lang w:val="en-GB"/>
        </w:rPr>
      </w:pPr>
      <w:r w:rsidRPr="00D4632A">
        <w:rPr>
          <w:rFonts w:asciiTheme="minorHAnsi" w:hAnsiTheme="minorHAnsi" w:cs="Arial"/>
          <w:szCs w:val="22"/>
          <w:highlight w:val="yellow"/>
          <w:lang w:val="en"/>
        </w:rPr>
        <w:t xml:space="preserve">Technical offer of the </w:t>
      </w:r>
      <w:r w:rsidRPr="00D4632A">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8" w:name="_Toc392669649"/>
      <w:bookmarkStart w:id="59" w:name="_Toc140836336"/>
      <w:r w:rsidRPr="00567093">
        <w:rPr>
          <w:rFonts w:asciiTheme="minorHAnsi" w:hAnsiTheme="minorHAnsi"/>
          <w:sz w:val="22"/>
          <w:szCs w:val="22"/>
          <w:lang w:val="en"/>
        </w:rPr>
        <w:t>Insurance</w:t>
      </w:r>
      <w:bookmarkEnd w:id="58"/>
      <w:bookmarkEnd w:id="5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w:t>
      </w:r>
      <w:proofErr w:type="gramStart"/>
      <w:r w:rsidRPr="00567093">
        <w:rPr>
          <w:rFonts w:asciiTheme="minorHAnsi" w:hAnsiTheme="minorHAnsi" w:cs="Arial"/>
          <w:szCs w:val="22"/>
          <w:lang w:val="en"/>
        </w:rPr>
        <w:t>third-party</w:t>
      </w:r>
      <w:proofErr w:type="gramEnd"/>
      <w:r w:rsidRPr="00567093">
        <w:rPr>
          <w:rFonts w:asciiTheme="minorHAnsi" w:hAnsiTheme="minorHAnsi" w:cs="Arial"/>
          <w:szCs w:val="22"/>
          <w:lang w:val="en"/>
        </w:rPr>
        <w:t xml:space="preserve">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60" w:name="_Toc525912441"/>
      <w:bookmarkStart w:id="61" w:name="_Ref464060009"/>
      <w:bookmarkStart w:id="62" w:name="_Toc140836337"/>
      <w:r w:rsidRPr="000D43C1">
        <w:rPr>
          <w:rFonts w:asciiTheme="minorHAnsi" w:hAnsiTheme="minorHAnsi"/>
          <w:sz w:val="22"/>
          <w:lang w:val="en"/>
        </w:rPr>
        <w:t>Contact person and communication</w:t>
      </w:r>
      <w:bookmarkEnd w:id="60"/>
      <w:bookmarkEnd w:id="61"/>
      <w:bookmarkEnd w:id="6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w:t>
      </w:r>
      <w:proofErr w:type="gramStart"/>
      <w:r w:rsidRPr="000D43C1">
        <w:rPr>
          <w:rFonts w:asciiTheme="minorHAnsi" w:hAnsiTheme="minorHAnsi" w:cs="Arial"/>
          <w:lang w:val="en"/>
        </w:rPr>
        <w:t>is prohibited</w:t>
      </w:r>
      <w:proofErr w:type="gramEnd"/>
      <w:r w:rsidRPr="000D43C1">
        <w:rPr>
          <w:rFonts w:asciiTheme="minorHAnsi" w:hAnsiTheme="minorHAnsi" w:cs="Arial"/>
          <w:lang w:val="en"/>
        </w:rPr>
        <w:t xml:space="preserve">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w:t>
      </w:r>
      <w:proofErr w:type="gramStart"/>
      <w:r w:rsidRPr="000D43C1">
        <w:rPr>
          <w:rFonts w:asciiTheme="minorHAnsi" w:hAnsiTheme="minorHAnsi" w:cs="Arial"/>
          <w:lang w:val="en"/>
        </w:rPr>
        <w:t>shall be forwarded</w:t>
      </w:r>
      <w:proofErr w:type="gramEnd"/>
      <w:r w:rsidRPr="000D43C1">
        <w:rPr>
          <w:rFonts w:asciiTheme="minorHAnsi" w:hAnsiTheme="minorHAnsi" w:cs="Arial"/>
          <w:lang w:val="en"/>
        </w:rPr>
        <w:t>,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310D67" w:rsidRDefault="00D07897" w:rsidP="00B2733D">
            <w:pPr>
              <w:widowControl w:val="0"/>
              <w:numPr>
                <w:ilvl w:val="12"/>
                <w:numId w:val="0"/>
              </w:numPr>
              <w:spacing w:line="240" w:lineRule="auto"/>
              <w:jc w:val="both"/>
              <w:rPr>
                <w:rFonts w:asciiTheme="minorHAnsi" w:hAnsiTheme="minorHAnsi" w:cs="Arial"/>
                <w:smallCaps/>
                <w:sz w:val="22"/>
              </w:rPr>
            </w:pPr>
            <w:r w:rsidRPr="00310D67">
              <w:rPr>
                <w:rFonts w:asciiTheme="minorHAnsi" w:hAnsiTheme="minorHAnsi" w:cs="Arial"/>
                <w:smallCaps/>
                <w:sz w:val="22"/>
              </w:rPr>
              <w:t xml:space="preserve">Expertise France </w:t>
            </w:r>
          </w:p>
          <w:p w14:paraId="5C273242" w14:textId="631F7108" w:rsidR="00D07897" w:rsidRPr="00BF4291" w:rsidRDefault="0029623F" w:rsidP="00B2733D">
            <w:pPr>
              <w:widowControl w:val="0"/>
              <w:numPr>
                <w:ilvl w:val="12"/>
                <w:numId w:val="0"/>
              </w:numPr>
              <w:spacing w:line="240" w:lineRule="auto"/>
              <w:jc w:val="both"/>
              <w:rPr>
                <w:rFonts w:asciiTheme="minorHAnsi" w:hAnsiTheme="minorHAnsi" w:cs="Arial"/>
                <w:sz w:val="22"/>
              </w:rPr>
            </w:pPr>
            <w:r w:rsidRPr="00BF4291">
              <w:rPr>
                <w:rFonts w:asciiTheme="minorHAnsi" w:hAnsiTheme="minorHAnsi" w:cs="Arial"/>
                <w:sz w:val="22"/>
              </w:rPr>
              <w:t xml:space="preserve">Mathieu LOUBET - </w:t>
            </w:r>
            <w:r w:rsidR="0088659F" w:rsidRPr="00BF4291">
              <w:rPr>
                <w:rFonts w:asciiTheme="minorHAnsi" w:hAnsiTheme="minorHAnsi" w:cs="Arial"/>
                <w:sz w:val="22"/>
              </w:rPr>
              <w:t>OARC</w:t>
            </w:r>
          </w:p>
          <w:p w14:paraId="66C00316" w14:textId="774A251D" w:rsidR="00D07897" w:rsidRPr="00BF4291" w:rsidRDefault="00D07897" w:rsidP="00B2733D">
            <w:pPr>
              <w:widowControl w:val="0"/>
              <w:numPr>
                <w:ilvl w:val="12"/>
                <w:numId w:val="0"/>
              </w:numPr>
              <w:spacing w:line="240" w:lineRule="auto"/>
              <w:jc w:val="both"/>
              <w:rPr>
                <w:rFonts w:asciiTheme="minorHAnsi" w:hAnsiTheme="minorHAnsi" w:cs="Arial"/>
                <w:sz w:val="22"/>
              </w:rPr>
            </w:pPr>
            <w:proofErr w:type="spellStart"/>
            <w:r w:rsidRPr="00BF4291">
              <w:rPr>
                <w:rFonts w:asciiTheme="minorHAnsi" w:hAnsiTheme="minorHAnsi" w:cs="Arial"/>
                <w:sz w:val="22"/>
              </w:rPr>
              <w:t>Department</w:t>
            </w:r>
            <w:proofErr w:type="spellEnd"/>
            <w:r w:rsidR="0029623F" w:rsidRPr="00BF4291">
              <w:rPr>
                <w:rFonts w:asciiTheme="minorHAnsi" w:hAnsiTheme="minorHAnsi" w:cs="Arial"/>
                <w:sz w:val="22"/>
              </w:rPr>
              <w:t xml:space="preserve"> GEO</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D84D04"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63"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63"/>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r>
        <w:rPr>
          <w:rFonts w:ascii="Calibri" w:hAnsi="Calibri"/>
          <w:sz w:val="22"/>
          <w:lang w:val="en-GB"/>
        </w:rPr>
        <w:t>Agrofuels</w:t>
      </w:r>
      <w:proofErr w:type="spellEnd"/>
      <w:r>
        <w:rPr>
          <w:rFonts w:ascii="Calibri" w:hAnsi="Calibri"/>
          <w:sz w:val="22"/>
          <w:lang w:val="en-GB"/>
        </w:rPr>
        <w:t xml:space="preserve">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w:t>
      </w:r>
      <w:proofErr w:type="gramStart"/>
      <w:r>
        <w:rPr>
          <w:rFonts w:asciiTheme="minorHAnsi" w:hAnsiTheme="minorHAnsi" w:cstheme="minorHAnsi"/>
          <w:sz w:val="22"/>
          <w:szCs w:val="22"/>
          <w:lang w:val="en-GB"/>
        </w:rPr>
        <w:t>address :</w:t>
      </w:r>
      <w:proofErr w:type="gramEnd"/>
      <w:r>
        <w:rPr>
          <w:rFonts w:asciiTheme="minorHAnsi" w:hAnsiTheme="minorHAnsi" w:cstheme="minorHAnsi"/>
          <w:sz w:val="22"/>
          <w:szCs w:val="22"/>
          <w:lang w:val="en-GB"/>
        </w:rPr>
        <w:t>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40836339"/>
      <w:r w:rsidRPr="000D43C1">
        <w:rPr>
          <w:rFonts w:asciiTheme="minorHAnsi" w:hAnsiTheme="minorHAnsi"/>
          <w:b/>
          <w:bCs/>
          <w:caps/>
          <w:sz w:val="24"/>
          <w:u w:val="single"/>
          <w:lang w:val="en"/>
        </w:rPr>
        <w:t>Re-examination clause</w:t>
      </w:r>
      <w:bookmarkEnd w:id="64"/>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77429D4A" w:rsidR="009766DB" w:rsidRPr="0026644D" w:rsidRDefault="009766DB" w:rsidP="0026644D">
      <w:pPr>
        <w:pStyle w:val="u"/>
        <w:widowControl w:val="0"/>
        <w:numPr>
          <w:ilvl w:val="0"/>
          <w:numId w:val="51"/>
        </w:numPr>
        <w:spacing w:before="120"/>
        <w:rPr>
          <w:rFonts w:asciiTheme="minorHAnsi" w:hAnsiTheme="minorHAnsi" w:cstheme="minorHAnsi"/>
          <w:szCs w:val="22"/>
          <w:lang w:val="en-GB"/>
        </w:rPr>
      </w:pPr>
      <w:r w:rsidRPr="000D43C1">
        <w:rPr>
          <w:rFonts w:asciiTheme="minorHAnsi" w:hAnsiTheme="minorHAnsi" w:cstheme="minorHAnsi"/>
          <w:szCs w:val="22"/>
          <w:highlight w:val="yellow"/>
          <w:lang w:val="en"/>
        </w:rPr>
        <w:t>Revision of technical elements (clarification of deliverables, producer technical definitions, equipment technical documents, updated instructions, etc.)].</w:t>
      </w:r>
    </w:p>
    <w:p w14:paraId="5B988840" w14:textId="0BE26FB1"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w:t>
      </w:r>
      <w:proofErr w:type="gramStart"/>
      <w:r w:rsidRPr="000D43C1">
        <w:rPr>
          <w:rFonts w:asciiTheme="minorHAnsi" w:hAnsiTheme="minorHAnsi" w:cstheme="minorHAnsi"/>
          <w:szCs w:val="22"/>
          <w:lang w:val="en"/>
        </w:rPr>
        <w:t>shall be notified</w:t>
      </w:r>
      <w:proofErr w:type="gramEnd"/>
      <w:r w:rsidRPr="000D43C1">
        <w:rPr>
          <w:rFonts w:asciiTheme="minorHAnsi" w:hAnsiTheme="minorHAnsi" w:cstheme="minorHAnsi"/>
          <w:szCs w:val="22"/>
          <w:lang w:val="en"/>
        </w:rPr>
        <w:t xml:space="preserve"> to the Contractor</w:t>
      </w:r>
      <w:r w:rsidR="0004522F">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E92572">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70411395"/>
      <w:bookmarkStart w:id="66" w:name="_Toc140836340"/>
      <w:r w:rsidRPr="000D43C1">
        <w:rPr>
          <w:rFonts w:asciiTheme="minorHAnsi" w:hAnsiTheme="minorHAnsi"/>
          <w:b/>
          <w:bCs/>
          <w:caps/>
          <w:sz w:val="24"/>
          <w:u w:val="single"/>
          <w:lang w:val="en"/>
        </w:rPr>
        <w:t>Similar services</w:t>
      </w:r>
      <w:bookmarkEnd w:id="65"/>
      <w:bookmarkEnd w:id="6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w:t>
      </w:r>
      <w:proofErr w:type="gramStart"/>
      <w:r w:rsidRPr="000D43C1">
        <w:rPr>
          <w:rFonts w:asciiTheme="minorHAnsi" w:eastAsia="Times New Roman" w:hAnsiTheme="minorHAnsi" w:cs="Arial"/>
          <w:sz w:val="22"/>
          <w:lang w:val="en"/>
        </w:rPr>
        <w:t>may be awarded</w:t>
      </w:r>
      <w:proofErr w:type="gramEnd"/>
      <w:r w:rsidRPr="000D43C1">
        <w:rPr>
          <w:rFonts w:asciiTheme="minorHAnsi" w:eastAsia="Times New Roman" w:hAnsiTheme="minorHAnsi" w:cs="Arial"/>
          <w:sz w:val="22"/>
          <w:lang w:val="en"/>
        </w:rPr>
        <w:t xml:space="preserve">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40836341"/>
      <w:r w:rsidRPr="000F76A5">
        <w:rPr>
          <w:rFonts w:asciiTheme="minorHAnsi" w:hAnsiTheme="minorHAnsi"/>
          <w:b/>
          <w:bCs/>
          <w:caps/>
          <w:sz w:val="24"/>
          <w:u w:val="single"/>
          <w:lang w:val="en"/>
        </w:rPr>
        <w:t>penalties</w:t>
      </w:r>
      <w:bookmarkEnd w:id="6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amount of penalties </w:t>
      </w:r>
      <w:proofErr w:type="gramStart"/>
      <w:r w:rsidRPr="000F76A5">
        <w:rPr>
          <w:rFonts w:asciiTheme="minorHAnsi" w:hAnsiTheme="minorHAnsi" w:cs="Arial"/>
          <w:szCs w:val="22"/>
          <w:lang w:val="en"/>
        </w:rPr>
        <w:t>will be applied</w:t>
      </w:r>
      <w:proofErr w:type="gramEnd"/>
      <w:r w:rsidRPr="000F76A5">
        <w:rPr>
          <w:rFonts w:asciiTheme="minorHAnsi" w:hAnsiTheme="minorHAnsi" w:cs="Arial"/>
          <w:szCs w:val="22"/>
          <w:lang w:val="en"/>
        </w:rPr>
        <w:t xml:space="preserve">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8" w:name="_Toc140836342"/>
      <w:r w:rsidRPr="000F76A5">
        <w:rPr>
          <w:rFonts w:asciiTheme="minorHAnsi" w:hAnsiTheme="minorHAnsi"/>
          <w:sz w:val="22"/>
          <w:szCs w:val="22"/>
          <w:lang w:val="en"/>
        </w:rPr>
        <w:t>Penalties for periodic documentary deliverables</w:t>
      </w:r>
      <w:bookmarkEnd w:id="6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9" w:name="_Toc140836343"/>
      <w:r w:rsidRPr="000F76A5">
        <w:rPr>
          <w:rFonts w:asciiTheme="minorHAnsi" w:hAnsiTheme="minorHAnsi"/>
          <w:sz w:val="22"/>
          <w:szCs w:val="22"/>
          <w:lang w:val="en"/>
        </w:rPr>
        <w:lastRenderedPageBreak/>
        <w:t>Penalties applicable to submission of final deliverables</w:t>
      </w:r>
      <w:bookmarkEnd w:id="6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836344"/>
      <w:r w:rsidRPr="000F76A5">
        <w:rPr>
          <w:rFonts w:asciiTheme="minorHAnsi" w:hAnsiTheme="minorHAnsi"/>
          <w:b/>
          <w:bCs/>
          <w:caps/>
          <w:sz w:val="24"/>
          <w:u w:val="single"/>
          <w:lang w:val="en"/>
        </w:rPr>
        <w:t>intellectual property</w:t>
      </w:r>
      <w:bookmarkEnd w:id="70"/>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71" w:name="_Toc140836345"/>
      <w:bookmarkStart w:id="72" w:name="_Toc392669651"/>
      <w:r w:rsidRPr="000F76A5">
        <w:rPr>
          <w:rFonts w:asciiTheme="minorHAnsi" w:hAnsiTheme="minorHAnsi"/>
          <w:sz w:val="22"/>
          <w:szCs w:val="22"/>
          <w:lang w:val="en"/>
        </w:rPr>
        <w:t>Definitions</w:t>
      </w:r>
      <w:bookmarkEnd w:id="7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w:t>
      </w:r>
      <w:proofErr w:type="gramStart"/>
      <w:r w:rsidRPr="000F76A5">
        <w:rPr>
          <w:rFonts w:asciiTheme="minorHAnsi" w:eastAsia="Times New Roman" w:hAnsiTheme="minorHAnsi" w:cs="Arial"/>
          <w:sz w:val="22"/>
          <w:szCs w:val="22"/>
          <w:lang w:val="en"/>
        </w:rPr>
        <w:t>right</w:t>
      </w:r>
      <w:proofErr w:type="gramEnd"/>
      <w:r w:rsidRPr="000F76A5">
        <w:rPr>
          <w:rFonts w:asciiTheme="minorHAnsi" w:eastAsia="Times New Roman" w:hAnsiTheme="minorHAnsi" w:cs="Arial"/>
          <w:sz w:val="22"/>
          <w:szCs w:val="22"/>
          <w:lang w:val="en"/>
        </w:rPr>
        <w:t xml:space="preserve">”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3" w:name="_Toc140836346"/>
      <w:r w:rsidRPr="000F76A5">
        <w:rPr>
          <w:rFonts w:asciiTheme="minorHAnsi" w:hAnsiTheme="minorHAnsi"/>
          <w:sz w:val="22"/>
          <w:szCs w:val="22"/>
          <w:lang w:val="en"/>
        </w:rPr>
        <w:t>Ownership of results</w:t>
      </w:r>
      <w:bookmarkEnd w:id="7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w:t>
      </w:r>
      <w:proofErr w:type="gramStart"/>
      <w:r w:rsidRPr="000F76A5">
        <w:rPr>
          <w:rFonts w:asciiTheme="minorHAnsi" w:eastAsia="Times New Roman" w:hAnsiTheme="minorHAnsi" w:cs="Arial"/>
          <w:sz w:val="22"/>
          <w:szCs w:val="22"/>
          <w:lang w:val="en"/>
        </w:rPr>
        <w:t>are entirely and irrevocably transferred</w:t>
      </w:r>
      <w:proofErr w:type="gramEnd"/>
      <w:r w:rsidRPr="000F76A5">
        <w:rPr>
          <w:rFonts w:asciiTheme="minorHAnsi" w:eastAsia="Times New Roman" w:hAnsiTheme="minorHAnsi" w:cs="Arial"/>
          <w:sz w:val="22"/>
          <w:szCs w:val="22"/>
          <w:lang w:val="en"/>
        </w:rPr>
        <w:t xml:space="preserve">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The moral rights of creators </w:t>
      </w:r>
      <w:proofErr w:type="gramStart"/>
      <w:r w:rsidRPr="000F76A5">
        <w:rPr>
          <w:rFonts w:asciiTheme="minorHAnsi" w:eastAsia="Times New Roman" w:hAnsiTheme="minorHAnsi" w:cs="Arial"/>
          <w:sz w:val="22"/>
          <w:szCs w:val="22"/>
          <w:lang w:val="en"/>
        </w:rPr>
        <w:t>are excluded</w:t>
      </w:r>
      <w:proofErr w:type="gramEnd"/>
      <w:r w:rsidRPr="000F76A5">
        <w:rPr>
          <w:rFonts w:asciiTheme="minorHAnsi" w:eastAsia="Times New Roman" w:hAnsiTheme="minorHAnsi" w:cs="Arial"/>
          <w:sz w:val="22"/>
          <w:szCs w:val="22"/>
          <w:lang w:val="en"/>
        </w:rPr>
        <w:t>.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w:t>
      </w:r>
      <w:proofErr w:type="gramStart"/>
      <w:r w:rsidRPr="000F76A5">
        <w:rPr>
          <w:rFonts w:asciiTheme="minorHAnsi" w:eastAsia="Times New Roman" w:hAnsiTheme="minorHAnsi" w:cs="Arial"/>
          <w:sz w:val="22"/>
          <w:szCs w:val="22"/>
          <w:lang w:val="en"/>
        </w:rPr>
        <w:t>shall be deemed to be effectively transferred</w:t>
      </w:r>
      <w:proofErr w:type="gramEnd"/>
      <w:r w:rsidRPr="000F76A5">
        <w:rPr>
          <w:rFonts w:asciiTheme="minorHAnsi" w:eastAsia="Times New Roman" w:hAnsiTheme="minorHAnsi" w:cs="Arial"/>
          <w:sz w:val="22"/>
          <w:szCs w:val="22"/>
          <w:lang w:val="en"/>
        </w:rPr>
        <w:t xml:space="preserve">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roofErr w:type="gramStart"/>
      <w:r w:rsidRPr="000F76A5">
        <w:rPr>
          <w:rFonts w:asciiTheme="minorHAnsi" w:eastAsia="Times New Roman" w:hAnsiTheme="minorHAnsi" w:cs="Arial"/>
          <w:sz w:val="22"/>
          <w:szCs w:val="22"/>
          <w:lang w:val="en"/>
        </w:rPr>
        <w:t>is deemed</w:t>
      </w:r>
      <w:proofErr w:type="gramEnd"/>
      <w:r w:rsidRPr="000F76A5">
        <w:rPr>
          <w:rFonts w:asciiTheme="minorHAnsi" w:eastAsia="Times New Roman" w:hAnsiTheme="minorHAnsi" w:cs="Arial"/>
          <w:sz w:val="22"/>
          <w:szCs w:val="22"/>
          <w:lang w:val="en"/>
        </w:rPr>
        <w:t xml:space="preserve">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4" w:name="_Toc140836347"/>
      <w:r w:rsidRPr="000F76A5">
        <w:rPr>
          <w:rFonts w:asciiTheme="minorHAnsi" w:hAnsiTheme="minorHAnsi"/>
          <w:sz w:val="22"/>
          <w:szCs w:val="22"/>
          <w:lang w:val="en"/>
        </w:rPr>
        <w:t>Exploitation of results</w:t>
      </w:r>
      <w:bookmarkEnd w:id="7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proofErr w:type="gramStart"/>
      <w:r>
        <w:rPr>
          <w:rFonts w:asciiTheme="minorHAnsi" w:eastAsia="Times New Roman" w:hAnsiTheme="minorHAnsi" w:cs="Arial"/>
          <w:lang w:val="en"/>
        </w:rPr>
        <w:t>installing</w:t>
      </w:r>
      <w:proofErr w:type="gramEnd"/>
      <w:r>
        <w:rPr>
          <w:rFonts w:asciiTheme="minorHAnsi" w:eastAsia="Times New Roman" w:hAnsiTheme="minorHAnsi" w:cs="Arial"/>
          <w:lang w:val="en"/>
        </w:rPr>
        <w:t>,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proofErr w:type="gramStart"/>
      <w:r w:rsidRPr="000F76A5">
        <w:rPr>
          <w:rFonts w:asciiTheme="minorHAnsi" w:eastAsia="Times New Roman" w:hAnsiTheme="minorHAnsi" w:cs="Arial"/>
          <w:sz w:val="22"/>
          <w:szCs w:val="22"/>
          <w:lang w:val="en"/>
        </w:rPr>
        <w:t>digitisation</w:t>
      </w:r>
      <w:proofErr w:type="spellEnd"/>
      <w:proofErr w:type="gram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5" w:name="_Toc140836348"/>
      <w:r w:rsidRPr="000F76A5">
        <w:rPr>
          <w:rFonts w:asciiTheme="minorHAnsi" w:hAnsiTheme="minorHAnsi"/>
          <w:sz w:val="22"/>
          <w:szCs w:val="22"/>
          <w:lang w:val="en"/>
        </w:rPr>
        <w:t>Licensing of pre-existing rights</w:t>
      </w:r>
      <w:bookmarkEnd w:id="7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w:t>
      </w:r>
      <w:proofErr w:type="gramStart"/>
      <w:r w:rsidRPr="000F76A5">
        <w:rPr>
          <w:rFonts w:asciiTheme="minorHAnsi" w:eastAsia="Times New Roman" w:hAnsiTheme="minorHAnsi" w:cs="Arial"/>
          <w:sz w:val="22"/>
          <w:szCs w:val="22"/>
          <w:lang w:val="en"/>
        </w:rPr>
        <w:t xml:space="preserve">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proofErr w:type="gramEnd"/>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6" w:name="_Toc140836349"/>
      <w:r w:rsidRPr="000F76A5">
        <w:rPr>
          <w:rFonts w:asciiTheme="minorHAnsi" w:hAnsiTheme="minorHAnsi"/>
          <w:sz w:val="22"/>
          <w:szCs w:val="22"/>
          <w:lang w:val="en"/>
        </w:rPr>
        <w:t>Guarantees</w:t>
      </w:r>
      <w:bookmarkEnd w:id="7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7" w:name="_Toc140836350"/>
      <w:r w:rsidRPr="000F76A5">
        <w:rPr>
          <w:rFonts w:asciiTheme="minorHAnsi" w:hAnsiTheme="minorHAnsi"/>
          <w:sz w:val="22"/>
          <w:szCs w:val="22"/>
          <w:lang w:val="en"/>
        </w:rPr>
        <w:t>Image rights</w:t>
      </w:r>
      <w:bookmarkEnd w:id="7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w:t>
      </w:r>
      <w:proofErr w:type="gramStart"/>
      <w:r w:rsidRPr="000F76A5">
        <w:rPr>
          <w:rFonts w:asciiTheme="minorHAnsi" w:eastAsia="Times New Roman" w:hAnsiTheme="minorHAnsi" w:cs="Arial"/>
          <w:sz w:val="22"/>
          <w:szCs w:val="22"/>
          <w:lang w:val="en"/>
        </w:rPr>
        <w:t>is recorded</w:t>
      </w:r>
      <w:proofErr w:type="gramEnd"/>
      <w:r w:rsidRPr="000F76A5">
        <w:rPr>
          <w:rFonts w:asciiTheme="minorHAnsi" w:eastAsia="Times New Roman" w:hAnsiTheme="minorHAnsi" w:cs="Arial"/>
          <w:sz w:val="22"/>
          <w:szCs w:val="22"/>
          <w:lang w:val="en"/>
        </w:rPr>
        <w:t xml:space="preserve">,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t>
      </w:r>
      <w:proofErr w:type="gramStart"/>
      <w:r w:rsidRPr="000F76A5">
        <w:rPr>
          <w:rFonts w:asciiTheme="minorHAnsi" w:eastAsia="Times New Roman" w:hAnsiTheme="minorHAnsi" w:cs="Arial"/>
          <w:sz w:val="22"/>
          <w:szCs w:val="22"/>
          <w:lang w:val="en"/>
        </w:rPr>
        <w:t>were taken</w:t>
      </w:r>
      <w:proofErr w:type="gramEnd"/>
      <w:r w:rsidRPr="000F76A5">
        <w:rPr>
          <w:rFonts w:asciiTheme="minorHAnsi" w:eastAsia="Times New Roman" w:hAnsiTheme="minorHAnsi" w:cs="Arial"/>
          <w:sz w:val="22"/>
          <w:szCs w:val="22"/>
          <w:lang w:val="en"/>
        </w:rPr>
        <w:t>,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140836351"/>
      <w:bookmarkEnd w:id="72"/>
      <w:r w:rsidRPr="0026644D">
        <w:rPr>
          <w:rFonts w:asciiTheme="minorHAnsi" w:hAnsiTheme="minorHAnsi"/>
          <w:b/>
          <w:bCs/>
          <w:caps/>
          <w:sz w:val="24"/>
          <w:u w:val="single"/>
          <w:lang w:val="en"/>
        </w:rPr>
        <w:t>Termination of the contract</w:t>
      </w:r>
      <w:bookmarkEnd w:id="78"/>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9" w:name="_Toc140836352"/>
      <w:r w:rsidRPr="0026644D">
        <w:rPr>
          <w:rFonts w:asciiTheme="minorHAnsi" w:hAnsiTheme="minorHAnsi" w:cstheme="minorHAnsi"/>
          <w:sz w:val="22"/>
          <w:szCs w:val="22"/>
          <w:lang w:val="en"/>
        </w:rPr>
        <w:t>General terms of performance</w:t>
      </w:r>
      <w:bookmarkEnd w:id="7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By way of derog</w:t>
      </w:r>
      <w:r w:rsidRPr="00E92572">
        <w:rPr>
          <w:rFonts w:asciiTheme="minorHAnsi" w:hAnsiTheme="minorHAnsi" w:cstheme="minorHAnsi"/>
          <w:sz w:val="22"/>
          <w:szCs w:val="22"/>
          <w:lang w:val="en-US"/>
        </w:rPr>
        <w:t>ation from 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80" w:name="_Toc140836353"/>
      <w:r w:rsidRPr="0026644D">
        <w:rPr>
          <w:rFonts w:asciiTheme="minorHAnsi" w:hAnsiTheme="minorHAnsi" w:cstheme="minorHAnsi"/>
          <w:sz w:val="22"/>
          <w:szCs w:val="22"/>
          <w:lang w:val="en"/>
        </w:rPr>
        <w:t>Termination of the Contract due to the non-availability of a designated expert</w:t>
      </w:r>
      <w:bookmarkEnd w:id="8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w:t>
      </w:r>
      <w:r w:rsidRPr="0026644D">
        <w:rPr>
          <w:rFonts w:asciiTheme="minorHAnsi" w:hAnsiTheme="minorHAnsi" w:cstheme="minorHAnsi"/>
          <w:sz w:val="22"/>
          <w:szCs w:val="22"/>
          <w:lang w:val="en"/>
        </w:rPr>
        <w:lastRenderedPageBreak/>
        <w:t xml:space="preserve">least the same level or expertise. If these replacement conditions </w:t>
      </w:r>
      <w:proofErr w:type="gramStart"/>
      <w:r w:rsidRPr="0026644D">
        <w:rPr>
          <w:rFonts w:asciiTheme="minorHAnsi" w:hAnsiTheme="minorHAnsi" w:cstheme="minorHAnsi"/>
          <w:sz w:val="22"/>
          <w:szCs w:val="22"/>
          <w:lang w:val="en"/>
        </w:rPr>
        <w:t>are not respected</w:t>
      </w:r>
      <w:proofErr w:type="gramEnd"/>
      <w:r w:rsidRPr="0026644D">
        <w:rPr>
          <w:rFonts w:asciiTheme="minorHAnsi" w:hAnsiTheme="minorHAnsi" w:cstheme="minorHAnsi"/>
          <w:sz w:val="22"/>
          <w:szCs w:val="22"/>
          <w:lang w:val="en"/>
        </w:rPr>
        <w:t xml:space="preserve">,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w:t>
      </w:r>
      <w:proofErr w:type="gramStart"/>
      <w:r w:rsidRPr="0026644D">
        <w:rPr>
          <w:rFonts w:asciiTheme="minorHAnsi" w:hAnsiTheme="minorHAnsi" w:cstheme="minorHAnsi"/>
          <w:sz w:val="22"/>
          <w:szCs w:val="22"/>
          <w:lang w:val="en"/>
        </w:rPr>
        <w:t>having been found</w:t>
      </w:r>
      <w:proofErr w:type="gramEnd"/>
      <w:r w:rsidRPr="0026644D">
        <w:rPr>
          <w:rFonts w:asciiTheme="minorHAnsi" w:hAnsiTheme="minorHAnsi" w:cstheme="minorHAnsi"/>
          <w:sz w:val="22"/>
          <w:szCs w:val="22"/>
          <w:lang w:val="en"/>
        </w:rPr>
        <w:t xml:space="preserve">,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81" w:name="_Toc140836354"/>
      <w:r w:rsidRPr="0026644D">
        <w:rPr>
          <w:rFonts w:asciiTheme="minorHAnsi" w:hAnsiTheme="minorHAnsi" w:cstheme="minorHAnsi"/>
          <w:sz w:val="22"/>
          <w:szCs w:val="22"/>
          <w:lang w:val="en"/>
        </w:rPr>
        <w:t>Procedure</w:t>
      </w:r>
      <w:bookmarkEnd w:id="8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roofErr w:type="gramStart"/>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proofErr w:type="gramEnd"/>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8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proofErr w:type="gramStart"/>
      <w:r w:rsidRPr="00093B0E">
        <w:rPr>
          <w:rFonts w:ascii="Calibri" w:eastAsia="Times New Roman" w:hAnsi="Calibri"/>
          <w:sz w:val="22"/>
          <w:lang w:val="en-GB"/>
        </w:rPr>
        <w:t>cannot be held</w:t>
      </w:r>
      <w:proofErr w:type="gramEnd"/>
      <w:r w:rsidRPr="00093B0E">
        <w:rPr>
          <w:rFonts w:ascii="Calibri" w:eastAsia="Times New Roman" w:hAnsi="Calibri"/>
          <w:sz w:val="22"/>
          <w:lang w:val="en-GB"/>
        </w:rPr>
        <w:t xml:space="preserve">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4" w:name="_Toc126923320"/>
      <w:bookmarkStart w:id="85" w:name="_Toc127876026"/>
      <w:bookmarkStart w:id="86" w:name="_Toc140836356"/>
      <w:bookmarkStart w:id="87" w:name="_Toc140836357"/>
      <w:bookmarkEnd w:id="83"/>
      <w:bookmarkEnd w:id="84"/>
      <w:bookmarkEnd w:id="85"/>
      <w:bookmarkEnd w:id="86"/>
      <w:r w:rsidRPr="0026644D">
        <w:rPr>
          <w:rFonts w:asciiTheme="minorHAnsi" w:hAnsiTheme="minorHAnsi"/>
          <w:b/>
          <w:bCs/>
          <w:caps/>
          <w:sz w:val="24"/>
          <w:u w:val="single"/>
          <w:lang w:val="en"/>
        </w:rPr>
        <w:t>ethics</w:t>
      </w:r>
      <w:bookmarkEnd w:id="8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8" w:name="_Toc70411566"/>
      <w:bookmarkStart w:id="89" w:name="_Toc70411012"/>
      <w:bookmarkStart w:id="90" w:name="_Toc70410878"/>
      <w:bookmarkStart w:id="91" w:name="_Toc70411565"/>
      <w:bookmarkStart w:id="92" w:name="_Toc70411011"/>
      <w:bookmarkStart w:id="93" w:name="_Toc70410877"/>
      <w:bookmarkStart w:id="94" w:name="_Toc70411564"/>
      <w:bookmarkStart w:id="95" w:name="_Toc70411010"/>
      <w:bookmarkStart w:id="96" w:name="_Toc70410876"/>
      <w:bookmarkStart w:id="97" w:name="_Toc70411560"/>
      <w:bookmarkStart w:id="98" w:name="_Toc70411006"/>
      <w:bookmarkStart w:id="99" w:name="_Toc70410872"/>
      <w:bookmarkStart w:id="100" w:name="_Toc70411559"/>
      <w:bookmarkStart w:id="101" w:name="_Toc70411005"/>
      <w:bookmarkStart w:id="102" w:name="_Toc70410871"/>
      <w:bookmarkStart w:id="103" w:name="_Toc70411556"/>
      <w:bookmarkStart w:id="104" w:name="_Toc70411002"/>
      <w:bookmarkStart w:id="105" w:name="_Toc70410868"/>
      <w:bookmarkStart w:id="106" w:name="_Toc70411555"/>
      <w:bookmarkStart w:id="107" w:name="_Toc70411001"/>
      <w:bookmarkStart w:id="108" w:name="_Toc70410867"/>
      <w:bookmarkStart w:id="109" w:name="_Toc70411554"/>
      <w:bookmarkStart w:id="110" w:name="_Toc70411000"/>
      <w:bookmarkStart w:id="111" w:name="_Toc70410866"/>
      <w:bookmarkStart w:id="112" w:name="_Toc70411551"/>
      <w:bookmarkStart w:id="113" w:name="_Toc70410997"/>
      <w:bookmarkStart w:id="114" w:name="_Toc70410863"/>
      <w:bookmarkStart w:id="115" w:name="_Toc70411550"/>
      <w:bookmarkStart w:id="116" w:name="_Toc70410996"/>
      <w:bookmarkStart w:id="117" w:name="_Toc70410862"/>
      <w:bookmarkStart w:id="118" w:name="_Toc70411549"/>
      <w:bookmarkStart w:id="119" w:name="_Toc70410995"/>
      <w:bookmarkStart w:id="120" w:name="_Toc70410861"/>
      <w:bookmarkStart w:id="121" w:name="_Toc70411548"/>
      <w:bookmarkStart w:id="122" w:name="_Toc70410994"/>
      <w:bookmarkStart w:id="123" w:name="_Toc70410860"/>
      <w:bookmarkStart w:id="124" w:name="_Toc70411547"/>
      <w:bookmarkStart w:id="125" w:name="_Toc70410993"/>
      <w:bookmarkStart w:id="126" w:name="_Toc70410859"/>
      <w:bookmarkStart w:id="127" w:name="_Toc70411546"/>
      <w:bookmarkStart w:id="128" w:name="_Toc70410992"/>
      <w:bookmarkStart w:id="129" w:name="_Toc70410858"/>
      <w:bookmarkStart w:id="130" w:name="_Toc70411545"/>
      <w:bookmarkStart w:id="131" w:name="_Toc70410991"/>
      <w:bookmarkStart w:id="132" w:name="_Toc70410857"/>
      <w:bookmarkStart w:id="133" w:name="_Toc140836358"/>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80375E">
        <w:rPr>
          <w:rFonts w:asciiTheme="minorHAnsi" w:hAnsiTheme="minorHAnsi"/>
          <w:b/>
          <w:bCs/>
          <w:caps/>
          <w:sz w:val="24"/>
          <w:u w:val="single"/>
          <w:lang w:val="en"/>
        </w:rPr>
        <w:t>Administration of personal data</w:t>
      </w:r>
      <w:bookmarkEnd w:id="13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proofErr w:type="gramStart"/>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roofErr w:type="gramEnd"/>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w:t>
      </w:r>
      <w:proofErr w:type="gramStart"/>
      <w:r w:rsidRPr="0080375E">
        <w:rPr>
          <w:rFonts w:asciiTheme="minorHAnsi" w:eastAsia="Times New Roman" w:hAnsiTheme="minorHAnsi" w:cstheme="minorHAnsi"/>
          <w:sz w:val="22"/>
          <w:szCs w:val="22"/>
          <w:lang w:val="en"/>
        </w:rPr>
        <w:t>is performed</w:t>
      </w:r>
      <w:proofErr w:type="gramEnd"/>
      <w:r w:rsidRPr="0080375E">
        <w:rPr>
          <w:rFonts w:asciiTheme="minorHAnsi" w:eastAsia="Times New Roman" w:hAnsiTheme="minorHAnsi" w:cstheme="minorHAnsi"/>
          <w:sz w:val="22"/>
          <w:szCs w:val="22"/>
          <w:lang w:val="en"/>
        </w:rPr>
        <w:t xml:space="preserve">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w:t>
      </w:r>
      <w:proofErr w:type="gramStart"/>
      <w:r w:rsidRPr="0080375E">
        <w:rPr>
          <w:rFonts w:asciiTheme="minorHAnsi" w:eastAsia="Times New Roman" w:hAnsiTheme="minorHAnsi" w:cstheme="minorHAnsi"/>
          <w:sz w:val="22"/>
          <w:szCs w:val="22"/>
          <w:lang w:val="en"/>
        </w:rPr>
        <w:t xml:space="preserve">a public-interest assignment or which falls within </w:t>
      </w:r>
      <w:r w:rsidRPr="0080375E">
        <w:rPr>
          <w:rFonts w:asciiTheme="minorHAnsi" w:eastAsia="Times New Roman" w:hAnsiTheme="minorHAnsi" w:cstheme="minorHAnsi"/>
          <w:sz w:val="22"/>
          <w:szCs w:val="22"/>
          <w:lang w:val="en"/>
        </w:rPr>
        <w:lastRenderedPageBreak/>
        <w:t xml:space="preserve">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proofErr w:type="gramEnd"/>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w:t>
      </w:r>
      <w:proofErr w:type="gramStart"/>
      <w:r w:rsidRPr="0080375E">
        <w:rPr>
          <w:rFonts w:asciiTheme="minorHAnsi" w:eastAsia="Times New Roman" w:hAnsiTheme="minorHAnsi" w:cstheme="minorHAnsi"/>
          <w:sz w:val="22"/>
          <w:szCs w:val="22"/>
          <w:lang w:val="en"/>
        </w:rPr>
        <w:t>may be exercised</w:t>
      </w:r>
      <w:proofErr w:type="gramEnd"/>
      <w:r w:rsidRPr="0080375E">
        <w:rPr>
          <w:rFonts w:asciiTheme="minorHAnsi" w:eastAsia="Times New Roman" w:hAnsiTheme="minorHAnsi" w:cstheme="minorHAnsi"/>
          <w:sz w:val="22"/>
          <w:szCs w:val="22"/>
          <w:lang w:val="en"/>
        </w:rPr>
        <w:t xml:space="preserve">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53B2E6A9" w:rsidR="006536FA" w:rsidRDefault="006536FA" w:rsidP="006E2037">
      <w:pPr>
        <w:widowControl w:val="0"/>
        <w:tabs>
          <w:tab w:val="left" w:pos="567"/>
        </w:tabs>
        <w:spacing w:before="120" w:line="240" w:lineRule="auto"/>
        <w:ind w:left="567"/>
        <w:jc w:val="both"/>
        <w:rPr>
          <w:ins w:id="134" w:author="Thioro SARR" w:date="2025-08-19T13:37:00Z"/>
          <w:rFonts w:asciiTheme="minorHAnsi" w:eastAsia="Times New Roman" w:hAnsiTheme="minorHAnsi" w:cstheme="minorHAnsi"/>
          <w:sz w:val="22"/>
          <w:szCs w:val="22"/>
          <w:lang w:val="en"/>
        </w:rPr>
      </w:pPr>
      <w:bookmarkStart w:id="135" w:name="_GoBack"/>
      <w:bookmarkEnd w:id="135"/>
      <w:r w:rsidRPr="0080375E">
        <w:rPr>
          <w:rFonts w:asciiTheme="minorHAnsi" w:eastAsia="Times New Roman" w:hAnsiTheme="minorHAnsi" w:cstheme="minorHAnsi"/>
          <w:sz w:val="22"/>
          <w:szCs w:val="22"/>
          <w:lang w:val="en"/>
        </w:rPr>
        <w:t xml:space="preserve">Persons whose personal data </w:t>
      </w:r>
      <w:proofErr w:type="gramStart"/>
      <w:r w:rsidRPr="0080375E">
        <w:rPr>
          <w:rFonts w:asciiTheme="minorHAnsi" w:eastAsia="Times New Roman" w:hAnsiTheme="minorHAnsi" w:cstheme="minorHAnsi"/>
          <w:sz w:val="22"/>
          <w:szCs w:val="22"/>
          <w:lang w:val="en"/>
        </w:rPr>
        <w:t>is collected</w:t>
      </w:r>
      <w:proofErr w:type="gramEnd"/>
      <w:r w:rsidRPr="0080375E">
        <w:rPr>
          <w:rFonts w:asciiTheme="minorHAnsi" w:eastAsia="Times New Roman" w:hAnsiTheme="minorHAnsi" w:cstheme="minorHAnsi"/>
          <w:sz w:val="22"/>
          <w:szCs w:val="22"/>
          <w:lang w:val="en"/>
        </w:rPr>
        <w:t xml:space="preserve"> under this procedure may submit a complaint to CNIL.)</w:t>
      </w:r>
      <w:bookmarkStart w:id="136" w:name="_Toc69226591"/>
      <w:r w:rsidRPr="0080375E">
        <w:rPr>
          <w:rFonts w:asciiTheme="minorHAnsi" w:eastAsia="Times New Roman" w:hAnsiTheme="minorHAnsi" w:cstheme="minorHAnsi"/>
          <w:sz w:val="22"/>
          <w:szCs w:val="22"/>
          <w:lang w:val="en"/>
        </w:rPr>
        <w:t>]</w:t>
      </w:r>
    </w:p>
    <w:p w14:paraId="1147B6AB" w14:textId="77777777" w:rsidR="001C25DF" w:rsidRPr="0080375E" w:rsidRDefault="001C25DF"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7" w:name="_Toc140836359"/>
      <w:bookmarkEnd w:id="136"/>
      <w:r w:rsidRPr="00025DBE">
        <w:rPr>
          <w:rFonts w:asciiTheme="minorHAnsi" w:hAnsiTheme="minorHAnsi"/>
          <w:b/>
          <w:bCs/>
          <w:caps/>
          <w:sz w:val="24"/>
          <w:u w:val="single"/>
          <w:lang w:val="en"/>
        </w:rPr>
        <w:t>Dispute resolution - applicable law</w:t>
      </w:r>
      <w:bookmarkEnd w:id="13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8" w:name="_Toc126923324"/>
      <w:bookmarkStart w:id="139" w:name="_Toc127876030"/>
      <w:bookmarkStart w:id="140" w:name="_Toc140836360"/>
      <w:bookmarkStart w:id="141" w:name="_Toc140836361"/>
      <w:bookmarkEnd w:id="138"/>
      <w:bookmarkEnd w:id="139"/>
      <w:bookmarkEnd w:id="140"/>
      <w:r w:rsidRPr="00D31A4D">
        <w:rPr>
          <w:rFonts w:asciiTheme="minorHAnsi" w:hAnsiTheme="minorHAnsi"/>
          <w:b/>
          <w:bCs/>
          <w:caps/>
          <w:sz w:val="24"/>
          <w:u w:val="single"/>
          <w:lang w:val="en"/>
        </w:rPr>
        <w:t>Derogation from the CCAG</w:t>
      </w:r>
      <w:bookmarkEnd w:id="14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42" w:name="_Toc140836362"/>
      <w:r w:rsidRPr="00F13E6E">
        <w:rPr>
          <w:rFonts w:asciiTheme="minorHAnsi" w:hAnsiTheme="minorHAnsi"/>
          <w:b/>
          <w:bCs/>
          <w:caps/>
          <w:sz w:val="24"/>
          <w:u w:val="single"/>
          <w:lang w:val="en"/>
        </w:rPr>
        <w:t>AUDIT</w:t>
      </w:r>
      <w:bookmarkEnd w:id="14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4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proofErr w:type="gramStart"/>
      <w:r w:rsidRPr="000333A3">
        <w:rPr>
          <w:rFonts w:asciiTheme="minorHAnsi" w:hAnsiTheme="minorHAnsi"/>
          <w:sz w:val="22"/>
          <w:szCs w:val="22"/>
          <w:lang w:val="en-US"/>
        </w:rPr>
        <w:t>may be submitted</w:t>
      </w:r>
      <w:proofErr w:type="gramEnd"/>
      <w:r w:rsidRPr="000333A3">
        <w:rPr>
          <w:rFonts w:asciiTheme="minorHAnsi" w:hAnsiTheme="minorHAnsi"/>
          <w:sz w:val="22"/>
          <w:szCs w:val="22"/>
          <w:lang w:val="en-US"/>
        </w:rPr>
        <w:t xml:space="preserve">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w:t>
      </w:r>
      <w:proofErr w:type="gramStart"/>
      <w:r w:rsidRPr="000333A3">
        <w:rPr>
          <w:rFonts w:asciiTheme="minorHAnsi" w:hAnsiTheme="minorHAnsi"/>
          <w:sz w:val="22"/>
          <w:szCs w:val="22"/>
          <w:lang w:val="en-US"/>
        </w:rPr>
        <w:t xml:space="preserve">This audit may be carried out by </w:t>
      </w:r>
      <w:r w:rsidRPr="000333A3">
        <w:rPr>
          <w:rFonts w:asciiTheme="minorHAnsi" w:hAnsiTheme="minorHAnsi"/>
          <w:smallCaps/>
          <w:sz w:val="22"/>
          <w:szCs w:val="22"/>
          <w:lang w:val="en-US"/>
        </w:rPr>
        <w:t>Expertise France</w:t>
      </w:r>
      <w:proofErr w:type="gramEnd"/>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w:t>
      </w:r>
      <w:proofErr w:type="gramStart"/>
      <w:r w:rsidRPr="000333A3">
        <w:rPr>
          <w:rFonts w:asciiTheme="minorHAnsi" w:hAnsiTheme="minorHAnsi"/>
          <w:sz w:val="22"/>
          <w:szCs w:val="22"/>
          <w:lang w:val="en-US"/>
        </w:rPr>
        <w:t>the audit is carried out by a third party</w:t>
      </w:r>
      <w:proofErr w:type="gramEnd"/>
      <w:r w:rsidRPr="000333A3">
        <w:rPr>
          <w:rFonts w:asciiTheme="minorHAnsi" w:hAnsiTheme="minorHAnsi"/>
          <w:sz w:val="22"/>
          <w:szCs w:val="22"/>
          <w:lang w:val="en-US"/>
        </w:rPr>
        <w:t xml:space="preserve">,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w:t>
      </w:r>
      <w:proofErr w:type="gramStart"/>
      <w:r w:rsidRPr="000333A3">
        <w:rPr>
          <w:rFonts w:asciiTheme="minorHAnsi" w:hAnsiTheme="minorHAnsi"/>
          <w:sz w:val="22"/>
          <w:szCs w:val="22"/>
          <w:lang w:val="en-US"/>
        </w:rPr>
        <w:t>may be carried out</w:t>
      </w:r>
      <w:proofErr w:type="gramEnd"/>
      <w:r w:rsidRPr="000333A3">
        <w:rPr>
          <w:rFonts w:asciiTheme="minorHAnsi" w:hAnsiTheme="minorHAnsi"/>
          <w:sz w:val="22"/>
          <w:szCs w:val="22"/>
          <w:lang w:val="en-US"/>
        </w:rPr>
        <w:t xml:space="preserve">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t>
      </w:r>
      <w:proofErr w:type="gramStart"/>
      <w:r w:rsidRPr="000333A3">
        <w:rPr>
          <w:rFonts w:asciiTheme="minorHAnsi" w:hAnsiTheme="minorHAnsi"/>
          <w:sz w:val="22"/>
          <w:szCs w:val="22"/>
          <w:lang w:val="en-US"/>
        </w:rPr>
        <w:t>will be informed</w:t>
      </w:r>
      <w:proofErr w:type="gramEnd"/>
      <w:r w:rsidRPr="000333A3">
        <w:rPr>
          <w:rFonts w:asciiTheme="minorHAnsi" w:hAnsiTheme="minorHAnsi"/>
          <w:sz w:val="22"/>
          <w:szCs w:val="22"/>
          <w:lang w:val="en-US"/>
        </w:rPr>
        <w:t xml:space="preserve">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t>
      </w:r>
      <w:proofErr w:type="gramStart"/>
      <w:r w:rsidRPr="00EA5E7F">
        <w:rPr>
          <w:rFonts w:asciiTheme="minorHAnsi" w:hAnsiTheme="minorHAnsi"/>
          <w:sz w:val="22"/>
          <w:szCs w:val="22"/>
          <w:lang w:val="en"/>
        </w:rPr>
        <w:t>will be sent</w:t>
      </w:r>
      <w:proofErr w:type="gramEnd"/>
      <w:r w:rsidRPr="00EA5E7F">
        <w:rPr>
          <w:rFonts w:asciiTheme="minorHAnsi" w:hAnsiTheme="minorHAnsi"/>
          <w:sz w:val="22"/>
          <w:szCs w:val="22"/>
          <w:lang w:val="en"/>
        </w:rPr>
        <w:t xml:space="preserve">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4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44" w:name="_Toc392669654"/>
      <w:bookmarkStart w:id="145" w:name="_Toc140836364"/>
      <w:r w:rsidRPr="00D31A4D">
        <w:rPr>
          <w:rFonts w:asciiTheme="minorHAnsi" w:hAnsiTheme="minorHAnsi"/>
          <w:sz w:val="22"/>
          <w:szCs w:val="22"/>
          <w:lang w:val="en"/>
        </w:rPr>
        <w:t>Declaration</w:t>
      </w:r>
      <w:bookmarkEnd w:id="144"/>
      <w:bookmarkEnd w:id="14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proofErr w:type="gramStart"/>
      <w:r w:rsidRPr="00A0594E">
        <w:rPr>
          <w:rFonts w:asciiTheme="minorHAnsi" w:hAnsiTheme="minorHAnsi" w:cs="Arial"/>
          <w:sz w:val="22"/>
          <w:szCs w:val="22"/>
          <w:lang w:val="en"/>
        </w:rPr>
        <w:t>accepts</w:t>
      </w:r>
      <w:proofErr w:type="gramEnd"/>
      <w:r w:rsidRPr="00A0594E">
        <w:rPr>
          <w:rFonts w:asciiTheme="minorHAnsi" w:hAnsiTheme="minorHAnsi" w:cs="Arial"/>
          <w:sz w:val="22"/>
          <w:szCs w:val="22"/>
          <w:lang w:val="en"/>
        </w:rPr>
        <w:t xml:space="preserve">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lastRenderedPageBreak/>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64CB0"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w:t>
      </w:r>
      <w:proofErr w:type="gramStart"/>
      <w:r w:rsidR="00493E90" w:rsidRPr="00273C7F">
        <w:rPr>
          <w:rFonts w:ascii="Calibri" w:hAnsi="Calibri"/>
          <w:i/>
          <w:sz w:val="22"/>
          <w:lang w:val="en-GB"/>
        </w:rPr>
        <w:t>information which</w:t>
      </w:r>
      <w:proofErr w:type="gramEnd"/>
      <w:r w:rsidR="00493E90" w:rsidRPr="00273C7F">
        <w:rPr>
          <w:rFonts w:ascii="Calibri" w:hAnsi="Calibri"/>
          <w:i/>
          <w:sz w:val="22"/>
          <w:lang w:val="en-GB"/>
        </w:rPr>
        <w:t xml:space="preserve">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t>
      </w:r>
      <w:proofErr w:type="gramStart"/>
      <w:r>
        <w:rPr>
          <w:rFonts w:ascii="Calibri" w:hAnsi="Calibri"/>
          <w:sz w:val="22"/>
          <w:lang w:val="en-GB"/>
        </w:rPr>
        <w:t>without delay</w:t>
      </w:r>
      <w:proofErr w:type="gramEnd"/>
      <w:r>
        <w:rPr>
          <w:rFonts w:ascii="Calibri" w:hAnsi="Calibri"/>
          <w:sz w:val="22"/>
          <w:lang w:val="en-GB"/>
        </w:rPr>
        <w:t xml:space="preserve">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This offer </w:t>
      </w:r>
      <w:proofErr w:type="gramStart"/>
      <w:r>
        <w:rPr>
          <w:rFonts w:asciiTheme="minorHAnsi" w:eastAsia="Times New Roman" w:hAnsiTheme="minorHAnsi" w:cs="Arial"/>
          <w:sz w:val="22"/>
          <w:szCs w:val="22"/>
          <w:lang w:val="en"/>
        </w:rPr>
        <w:t>is accepted</w:t>
      </w:r>
      <w:proofErr w:type="gramEnd"/>
      <w:r>
        <w:rPr>
          <w:rFonts w:asciiTheme="minorHAnsi" w:eastAsia="Times New Roman" w:hAnsiTheme="minorHAnsi" w:cs="Arial"/>
          <w:sz w:val="22"/>
          <w:szCs w:val="22"/>
          <w:lang w:val="en"/>
        </w:rPr>
        <w:t xml:space="preserve">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46" w:name="_Toc140836365"/>
      <w:r>
        <w:rPr>
          <w:rFonts w:asciiTheme="minorHAnsi" w:hAnsiTheme="minorHAnsi"/>
          <w:b/>
          <w:bCs/>
          <w:caps/>
          <w:sz w:val="24"/>
          <w:lang w:val="en"/>
        </w:rPr>
        <w:t>Annex 1: Specifications</w:t>
      </w:r>
      <w:bookmarkEnd w:id="146"/>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Julie VAILLOT" w:date="2025-08-03T22:26:00Z" w:initials="JV">
    <w:p w14:paraId="4F24E06B" w14:textId="77777777" w:rsidR="00F16BEF" w:rsidRDefault="00F16BEF" w:rsidP="00DE0A61">
      <w:pPr>
        <w:pStyle w:val="Commentaire"/>
      </w:pPr>
      <w:r>
        <w:rPr>
          <w:rStyle w:val="Marquedecommentaire"/>
        </w:rPr>
        <w:annotationRef/>
      </w:r>
      <w:r>
        <w:t>INFO</w:t>
      </w:r>
    </w:p>
    <w:p w14:paraId="4BA16D19" w14:textId="77777777" w:rsidR="00F16BEF" w:rsidRDefault="00F16BEF" w:rsidP="00DE0A61">
      <w:pPr>
        <w:pStyle w:val="Commentaire"/>
      </w:pPr>
      <w:r>
        <w:t xml:space="preserve">Enter </w:t>
      </w:r>
      <w:proofErr w:type="spellStart"/>
      <w:r>
        <w:t>here</w:t>
      </w:r>
      <w:proofErr w:type="spellEnd"/>
      <w:r>
        <w:t xml:space="preserve"> the </w:t>
      </w:r>
      <w:proofErr w:type="spellStart"/>
      <w:r>
        <w:t>name</w:t>
      </w:r>
      <w:proofErr w:type="spellEnd"/>
      <w:r>
        <w:t xml:space="preserve"> of the </w:t>
      </w:r>
      <w:proofErr w:type="spellStart"/>
      <w:r>
        <w:t>contracting</w:t>
      </w:r>
      <w:proofErr w:type="spellEnd"/>
      <w:r>
        <w:t xml:space="preserve"> </w:t>
      </w:r>
      <w:proofErr w:type="spellStart"/>
      <w:r>
        <w:t>legal</w:t>
      </w:r>
      <w:proofErr w:type="spellEnd"/>
      <w:r>
        <w:t xml:space="preserve"> </w:t>
      </w:r>
      <w:proofErr w:type="spellStart"/>
      <w:r>
        <w:t>entity</w:t>
      </w:r>
      <w:proofErr w:type="spellEnd"/>
      <w:r>
        <w:t xml:space="preserve"> (in the case of an </w:t>
      </w:r>
      <w:proofErr w:type="spellStart"/>
      <w:r>
        <w:t>umbrella</w:t>
      </w:r>
      <w:proofErr w:type="spellEnd"/>
      <w:r>
        <w:t xml:space="preserve"> </w:t>
      </w:r>
      <w:proofErr w:type="spellStart"/>
      <w:r>
        <w:t>company</w:t>
      </w:r>
      <w:proofErr w:type="spellEnd"/>
      <w:r>
        <w:t xml:space="preserve">) or the </w:t>
      </w:r>
      <w:proofErr w:type="spellStart"/>
      <w:r>
        <w:t>legal</w:t>
      </w:r>
      <w:proofErr w:type="spellEnd"/>
      <w:r>
        <w:t xml:space="preserve"> </w:t>
      </w:r>
      <w:proofErr w:type="spellStart"/>
      <w:r>
        <w:t>personality</w:t>
      </w:r>
      <w:proofErr w:type="spellEnd"/>
      <w:r>
        <w:t xml:space="preserve"> of the </w:t>
      </w:r>
      <w:proofErr w:type="spellStart"/>
      <w:r>
        <w:t>appointed</w:t>
      </w:r>
      <w:proofErr w:type="spellEnd"/>
      <w:r>
        <w:t xml:space="preserve"> expert, or </w:t>
      </w:r>
      <w:proofErr w:type="spellStart"/>
      <w:r>
        <w:t>simply</w:t>
      </w:r>
      <w:proofErr w:type="spellEnd"/>
      <w:r>
        <w:t xml:space="preserve"> the </w:t>
      </w:r>
      <w:proofErr w:type="spellStart"/>
      <w:r>
        <w:t>name</w:t>
      </w:r>
      <w:proofErr w:type="spellEnd"/>
      <w:r>
        <w:t xml:space="preserve"> of the </w:t>
      </w:r>
      <w:proofErr w:type="spellStart"/>
      <w:r>
        <w:t>appointed</w:t>
      </w:r>
      <w:proofErr w:type="spellEnd"/>
      <w:r>
        <w:t xml:space="preserve"> expert if </w:t>
      </w:r>
      <w:proofErr w:type="spellStart"/>
      <w:r>
        <w:t>they</w:t>
      </w:r>
      <w:proofErr w:type="spellEnd"/>
      <w:r>
        <w:t xml:space="preserve"> have the </w:t>
      </w:r>
      <w:proofErr w:type="spellStart"/>
      <w:r>
        <w:t>legal</w:t>
      </w:r>
      <w:proofErr w:type="spellEnd"/>
      <w:r>
        <w:t xml:space="preserve"> </w:t>
      </w:r>
      <w:proofErr w:type="spellStart"/>
      <w:r>
        <w:t>capacity</w:t>
      </w:r>
      <w:proofErr w:type="spellEnd"/>
      <w:r>
        <w:t xml:space="preserve"> to </w:t>
      </w:r>
      <w:proofErr w:type="spellStart"/>
      <w:r>
        <w:t>invoice</w:t>
      </w:r>
      <w:proofErr w:type="spellEnd"/>
      <w:r>
        <w:t>.</w:t>
      </w:r>
    </w:p>
  </w:comment>
  <w:comment w:id="6" w:author="Julie VAILLOT" w:date="2025-08-03T22:27:00Z" w:initials="JV">
    <w:p w14:paraId="52C4C2B3" w14:textId="77777777" w:rsidR="00F16BEF" w:rsidRDefault="00F16BEF" w:rsidP="002D4948">
      <w:pPr>
        <w:pStyle w:val="Commentaire"/>
      </w:pPr>
      <w:r>
        <w:rPr>
          <w:rStyle w:val="Marquedecommentaire"/>
        </w:rPr>
        <w:annotationRef/>
      </w:r>
      <w:r>
        <w:t>TO BE COMPLETED BY THE CONTRACTOR</w:t>
      </w:r>
    </w:p>
    <w:p w14:paraId="14E11C97" w14:textId="77777777" w:rsidR="00F16BEF" w:rsidRDefault="00F16BEF" w:rsidP="002D4948">
      <w:pPr>
        <w:pStyle w:val="Commentaire"/>
      </w:pPr>
      <w:r>
        <w:t xml:space="preserve">The registration </w:t>
      </w:r>
      <w:proofErr w:type="spellStart"/>
      <w:r>
        <w:t>number</w:t>
      </w:r>
      <w:proofErr w:type="spellEnd"/>
      <w:r>
        <w:t xml:space="preserve"> </w:t>
      </w:r>
      <w:proofErr w:type="spellStart"/>
      <w:r>
        <w:t>is</w:t>
      </w:r>
      <w:proofErr w:type="spellEnd"/>
      <w:r>
        <w:t xml:space="preserve"> </w:t>
      </w:r>
      <w:proofErr w:type="spellStart"/>
      <w:r>
        <w:t>required</w:t>
      </w:r>
      <w:proofErr w:type="spellEnd"/>
      <w:r>
        <w:t xml:space="preserve"> </w:t>
      </w:r>
      <w:proofErr w:type="spellStart"/>
      <w:r>
        <w:t>so</w:t>
      </w:r>
      <w:proofErr w:type="spellEnd"/>
      <w:r>
        <w:t xml:space="preserve"> </w:t>
      </w:r>
      <w:proofErr w:type="spellStart"/>
      <w:r>
        <w:t>that</w:t>
      </w:r>
      <w:proofErr w:type="spellEnd"/>
      <w:r>
        <w:t xml:space="preserve"> the </w:t>
      </w:r>
      <w:proofErr w:type="spellStart"/>
      <w:r>
        <w:t>contractor</w:t>
      </w:r>
      <w:proofErr w:type="spellEnd"/>
      <w:r>
        <w:t xml:space="preserve"> </w:t>
      </w:r>
      <w:proofErr w:type="spellStart"/>
      <w:r>
        <w:t>can</w:t>
      </w:r>
      <w:proofErr w:type="spellEnd"/>
      <w:r>
        <w:t xml:space="preserve"> issue an </w:t>
      </w:r>
      <w:proofErr w:type="spellStart"/>
      <w:r>
        <w:t>invoice</w:t>
      </w:r>
      <w:proofErr w:type="spellEnd"/>
      <w:r>
        <w:t xml:space="preserve"> for </w:t>
      </w:r>
      <w:proofErr w:type="spellStart"/>
      <w:r>
        <w:t>their</w:t>
      </w:r>
      <w:proofErr w:type="spellEnd"/>
      <w:r>
        <w:t xml:space="preserve"> services. In France, </w:t>
      </w:r>
      <w:proofErr w:type="spellStart"/>
      <w:r>
        <w:t>companies</w:t>
      </w:r>
      <w:proofErr w:type="spellEnd"/>
      <w:r>
        <w:t xml:space="preserve"> are </w:t>
      </w:r>
      <w:proofErr w:type="spellStart"/>
      <w:r>
        <w:t>registered</w:t>
      </w:r>
      <w:proofErr w:type="spellEnd"/>
      <w:r>
        <w:t xml:space="preserve"> in the Trade and </w:t>
      </w:r>
      <w:proofErr w:type="spellStart"/>
      <w:r>
        <w:t>Companies</w:t>
      </w:r>
      <w:proofErr w:type="spellEnd"/>
      <w:r>
        <w:t xml:space="preserve"> </w:t>
      </w:r>
      <w:proofErr w:type="spellStart"/>
      <w:r>
        <w:t>Register</w:t>
      </w:r>
      <w:proofErr w:type="spellEnd"/>
      <w:r>
        <w:t xml:space="preserve">. The </w:t>
      </w:r>
      <w:proofErr w:type="spellStart"/>
      <w:r>
        <w:t>foreign</w:t>
      </w:r>
      <w:proofErr w:type="spellEnd"/>
      <w:r>
        <w:t xml:space="preserve"> </w:t>
      </w:r>
      <w:proofErr w:type="spellStart"/>
      <w:r>
        <w:t>equivalent</w:t>
      </w:r>
      <w:proofErr w:type="spellEnd"/>
      <w:r>
        <w:t xml:space="preserve"> </w:t>
      </w:r>
      <w:proofErr w:type="spellStart"/>
      <w:r>
        <w:t>is</w:t>
      </w:r>
      <w:proofErr w:type="spellEnd"/>
      <w:r>
        <w:t xml:space="preserve"> </w:t>
      </w:r>
      <w:proofErr w:type="spellStart"/>
      <w:r>
        <w:t>accepted</w:t>
      </w:r>
      <w:proofErr w:type="spellEnd"/>
      <w:r>
        <w:t>.</w:t>
      </w:r>
    </w:p>
  </w:comment>
  <w:comment w:id="9" w:author="Julie VAILLOT" w:date="2025-08-03T22:29:00Z" w:initials="JV">
    <w:p w14:paraId="177EFF61" w14:textId="77777777" w:rsidR="00F16BEF" w:rsidRDefault="00F16BEF" w:rsidP="001C6E09">
      <w:pPr>
        <w:pStyle w:val="Commentaire"/>
      </w:pPr>
      <w:r>
        <w:rPr>
          <w:rStyle w:val="Marquedecommentaire"/>
        </w:rPr>
        <w:annotationRef/>
      </w:r>
      <w:r>
        <w:t xml:space="preserve">Enter </w:t>
      </w:r>
      <w:proofErr w:type="spellStart"/>
      <w:r>
        <w:t>here</w:t>
      </w:r>
      <w:proofErr w:type="spellEnd"/>
      <w:r>
        <w:t xml:space="preserve"> the date of the </w:t>
      </w:r>
      <w:proofErr w:type="spellStart"/>
      <w:r>
        <w:t>candidate's</w:t>
      </w:r>
      <w:proofErr w:type="spellEnd"/>
      <w:r>
        <w:t xml:space="preserve"> </w:t>
      </w:r>
      <w:proofErr w:type="spellStart"/>
      <w:r>
        <w:t>latest</w:t>
      </w:r>
      <w:proofErr w:type="spellEnd"/>
      <w:r>
        <w:t xml:space="preserve"> </w:t>
      </w:r>
      <w:proofErr w:type="spellStart"/>
      <w:r>
        <w:t>bid</w:t>
      </w:r>
      <w:proofErr w:type="spellEnd"/>
      <w:r>
        <w:t xml:space="preserve"> (</w:t>
      </w:r>
      <w:proofErr w:type="spellStart"/>
      <w:r>
        <w:t>after</w:t>
      </w:r>
      <w:proofErr w:type="spellEnd"/>
      <w:r>
        <w:t xml:space="preserve"> </w:t>
      </w:r>
      <w:proofErr w:type="spellStart"/>
      <w:r>
        <w:t>negotiation</w:t>
      </w:r>
      <w:proofErr w:type="spellEnd"/>
      <w:r>
        <w:t xml:space="preserve">, </w:t>
      </w:r>
      <w:proofErr w:type="spellStart"/>
      <w:r>
        <w:t>technical</w:t>
      </w:r>
      <w:proofErr w:type="spellEnd"/>
      <w:r>
        <w:t xml:space="preserve"> additions or clarification).</w:t>
      </w:r>
    </w:p>
  </w:comment>
  <w:comment w:id="10" w:author="Julie VAILLOT" w:date="2025-08-03T22:30:00Z" w:initials="JV">
    <w:p w14:paraId="22FF75AE" w14:textId="77777777" w:rsidR="00F16BEF" w:rsidRDefault="00F16BEF" w:rsidP="00660060">
      <w:pPr>
        <w:pStyle w:val="Commentaire"/>
      </w:pPr>
      <w:r>
        <w:rPr>
          <w:rStyle w:val="Marquedecommentaire"/>
        </w:rPr>
        <w:annotationRef/>
      </w:r>
      <w:r>
        <w:t xml:space="preserve">To </w:t>
      </w:r>
      <w:proofErr w:type="spellStart"/>
      <w:r>
        <w:t>be</w:t>
      </w:r>
      <w:proofErr w:type="spellEnd"/>
      <w:r>
        <w:t xml:space="preserve"> </w:t>
      </w:r>
      <w:proofErr w:type="spellStart"/>
      <w:r>
        <w:t>completed</w:t>
      </w:r>
      <w:proofErr w:type="spellEnd"/>
      <w:r>
        <w:t xml:space="preserve"> </w:t>
      </w:r>
      <w:proofErr w:type="spellStart"/>
      <w:r>
        <w:t>with</w:t>
      </w:r>
      <w:proofErr w:type="spellEnd"/>
      <w:r>
        <w:t xml:space="preserve"> as </w:t>
      </w:r>
      <w:proofErr w:type="spellStart"/>
      <w:r>
        <w:t>many</w:t>
      </w:r>
      <w:proofErr w:type="spellEnd"/>
      <w:r>
        <w:t xml:space="preserve"> documents as </w:t>
      </w:r>
      <w:proofErr w:type="spellStart"/>
      <w:r>
        <w:t>necessary</w:t>
      </w:r>
      <w:proofErr w:type="spellEnd"/>
      <w:r>
        <w:t xml:space="preserve"> for the performance of </w:t>
      </w:r>
      <w:proofErr w:type="spellStart"/>
      <w:r>
        <w:t>this</w:t>
      </w:r>
      <w:proofErr w:type="spellEnd"/>
      <w:r>
        <w:t xml:space="preserve"> CONTRACT, for </w:t>
      </w:r>
      <w:proofErr w:type="spellStart"/>
      <w:r>
        <w:t>example</w:t>
      </w:r>
      <w:proofErr w:type="spellEnd"/>
      <w:r>
        <w:t>:</w:t>
      </w:r>
    </w:p>
    <w:p w14:paraId="18574C97" w14:textId="77777777" w:rsidR="00F16BEF" w:rsidRDefault="00F16BEF" w:rsidP="00660060">
      <w:pPr>
        <w:pStyle w:val="Commentaire"/>
      </w:pPr>
      <w:r>
        <w:t xml:space="preserve">- </w:t>
      </w:r>
      <w:proofErr w:type="spellStart"/>
      <w:r>
        <w:t>extract</w:t>
      </w:r>
      <w:proofErr w:type="spellEnd"/>
      <w:r>
        <w:t xml:space="preserve"> </w:t>
      </w:r>
      <w:proofErr w:type="spellStart"/>
      <w:r>
        <w:t>from</w:t>
      </w:r>
      <w:proofErr w:type="spellEnd"/>
      <w:r>
        <w:t xml:space="preserve"> clauses/</w:t>
      </w:r>
      <w:proofErr w:type="spellStart"/>
      <w:r>
        <w:t>offer</w:t>
      </w:r>
      <w:proofErr w:type="spellEnd"/>
      <w:r>
        <w:t xml:space="preserve"> of the MAIN CONTRACT </w:t>
      </w:r>
      <w:proofErr w:type="spellStart"/>
      <w:r>
        <w:t>directly</w:t>
      </w:r>
      <w:proofErr w:type="spellEnd"/>
      <w:r>
        <w:t xml:space="preserve"> applicable to the services/supplies </w:t>
      </w:r>
      <w:proofErr w:type="spellStart"/>
      <w:r>
        <w:t>expected</w:t>
      </w:r>
      <w:proofErr w:type="spellEnd"/>
      <w:r>
        <w:t xml:space="preserve"> </w:t>
      </w:r>
      <w:proofErr w:type="spellStart"/>
      <w:r>
        <w:t>under</w:t>
      </w:r>
      <w:proofErr w:type="spellEnd"/>
      <w:r>
        <w:t xml:space="preserve"> </w:t>
      </w:r>
      <w:proofErr w:type="spellStart"/>
      <w:r>
        <w:t>this</w:t>
      </w:r>
      <w:proofErr w:type="spellEnd"/>
      <w:r>
        <w:t xml:space="preserve"> CONTRACT, etc.</w:t>
      </w:r>
    </w:p>
  </w:comment>
  <w:comment w:id="28" w:author="Julie VAILLOT" w:date="2025-08-03T22:39:00Z" w:initials="JV">
    <w:p w14:paraId="71DB9D22" w14:textId="1442E4C1" w:rsidR="00F16BEF" w:rsidRDefault="00F16BEF" w:rsidP="003045C2">
      <w:pPr>
        <w:pStyle w:val="Commentaire"/>
      </w:pPr>
      <w:r>
        <w:rPr>
          <w:rStyle w:val="Marquedecommentaire"/>
        </w:rPr>
        <w:annotationRef/>
      </w:r>
      <w:r>
        <w:t xml:space="preserve">To </w:t>
      </w:r>
      <w:proofErr w:type="spellStart"/>
      <w:r>
        <w:t>be</w:t>
      </w:r>
      <w:proofErr w:type="spellEnd"/>
      <w:r>
        <w:t xml:space="preserve"> </w:t>
      </w:r>
      <w:proofErr w:type="spellStart"/>
      <w:r>
        <w:t>attached</w:t>
      </w:r>
      <w:proofErr w:type="spellEnd"/>
      <w:r>
        <w:t xml:space="preserve"> </w:t>
      </w:r>
      <w:proofErr w:type="spellStart"/>
      <w:r>
        <w:t>systematically</w:t>
      </w:r>
      <w:proofErr w:type="spellEnd"/>
      <w:r>
        <w:t xml:space="preserve"> to the consultation </w:t>
      </w:r>
      <w:proofErr w:type="spellStart"/>
      <w:r>
        <w:t>letter</w:t>
      </w:r>
      <w:proofErr w:type="spellEnd"/>
      <w:r>
        <w:t xml:space="preserve"> or RC</w:t>
      </w:r>
    </w:p>
  </w:comment>
  <w:comment w:id="50" w:author="Thioro SARR" w:date="2025-08-19T13:35:00Z" w:initials="TS">
    <w:p w14:paraId="651A37D4" w14:textId="3E27ECA9" w:rsidR="001C25DF" w:rsidRDefault="001C25DF">
      <w:pPr>
        <w:pStyle w:val="Commentaire"/>
      </w:pPr>
      <w:r>
        <w:rPr>
          <w:rStyle w:val="Marquedecommentaire"/>
        </w:rPr>
        <w:annotationRef/>
      </w:r>
      <w:r>
        <w:t xml:space="preserve">Indiquer l’incoterm. Pour votre cas je suppose que ce sera un DPP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A16D19" w15:done="0"/>
  <w15:commentEx w15:paraId="14E11C97" w15:done="0"/>
  <w15:commentEx w15:paraId="177EFF61" w15:done="0"/>
  <w15:commentEx w15:paraId="18574C97" w15:done="0"/>
  <w15:commentEx w15:paraId="71DB9D22" w15:done="0"/>
  <w15:commentEx w15:paraId="651A37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77BD89" w16cex:dateUtc="2025-08-03T20:26:00Z"/>
  <w16cex:commentExtensible w16cex:durableId="3769426F" w16cex:dateUtc="2025-08-03T20:27:00Z"/>
  <w16cex:commentExtensible w16cex:durableId="6AA062E5" w16cex:dateUtc="2025-08-03T20:29:00Z"/>
  <w16cex:commentExtensible w16cex:durableId="403092FA" w16cex:dateUtc="2025-08-03T20:30:00Z"/>
  <w16cex:commentExtensible w16cex:durableId="619CC7A2" w16cex:dateUtc="2025-08-06T16:08:00Z"/>
  <w16cex:commentExtensible w16cex:durableId="5F294E6E" w16cex:dateUtc="2025-08-03T20:39:00Z"/>
  <w16cex:commentExtensible w16cex:durableId="10A3BC32" w16cex:dateUtc="2025-08-03T20:45:00Z"/>
  <w16cex:commentExtensible w16cex:durableId="15210722" w16cex:dateUtc="2025-08-06T16:16:00Z"/>
  <w16cex:commentExtensible w16cex:durableId="328311FF" w16cex:dateUtc="2025-08-06T16:40:00Z"/>
  <w16cex:commentExtensible w16cex:durableId="6D36F86B" w16cex:dateUtc="2025-08-06T1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260D5F" w16cid:durableId="36260D5F"/>
  <w16cid:commentId w16cid:paraId="4BA16D19" w16cid:durableId="5E77BD89"/>
  <w16cid:commentId w16cid:paraId="14E11C97" w16cid:durableId="3769426F"/>
  <w16cid:commentId w16cid:paraId="177EFF61" w16cid:durableId="6AA062E5"/>
  <w16cid:commentId w16cid:paraId="18574C97" w16cid:durableId="403092FA"/>
  <w16cid:commentId w16cid:paraId="76FCE275" w16cid:durableId="619CC7A2"/>
  <w16cid:commentId w16cid:paraId="71DB9D22" w16cid:durableId="5F294E6E"/>
  <w16cid:commentId w16cid:paraId="12493BB4" w16cid:durableId="10A3BC32"/>
  <w16cid:commentId w16cid:paraId="20FF20F4" w16cid:durableId="15210722"/>
  <w16cid:commentId w16cid:paraId="078C5FF0" w16cid:durableId="328311FF"/>
  <w16cid:commentId w16cid:paraId="4498A643" w16cid:durableId="4498A643"/>
  <w16cid:commentId w16cid:paraId="593A716B" w16cid:durableId="6D36F8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95DB8" w14:textId="77777777" w:rsidR="00464CB0" w:rsidRDefault="00464CB0">
      <w:r>
        <w:separator/>
      </w:r>
    </w:p>
  </w:endnote>
  <w:endnote w:type="continuationSeparator" w:id="0">
    <w:p w14:paraId="4E4A683D" w14:textId="77777777" w:rsidR="00464CB0" w:rsidRDefault="0046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F16BEF" w:rsidRPr="00EE0FDD" w:rsidRDefault="00F16BEF"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5EBE209E" w:rsidR="00F16BEF" w:rsidRPr="00263FD0" w:rsidRDefault="00F16BEF"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54183">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54183">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F16BEF" w:rsidRPr="00FF1F8E" w:rsidRDefault="00464CB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F16BEF" w:rsidRPr="00EE0FDD" w:rsidRDefault="00F16BEF"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2610E46F" w:rsidR="00F16BEF" w:rsidRPr="00263FD0" w:rsidRDefault="00F16BEF"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54183">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54183">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F16BEF" w:rsidRPr="0036169C" w:rsidRDefault="00F16BEF"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F16BEF" w:rsidRDefault="00F16BEF"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F16BEF" w:rsidRPr="0036169C" w:rsidRDefault="00F16BEF"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F16BEF" w:rsidRDefault="00F16BE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4DB35" w14:textId="77777777" w:rsidR="00464CB0" w:rsidRDefault="00464CB0">
      <w:r>
        <w:separator/>
      </w:r>
    </w:p>
  </w:footnote>
  <w:footnote w:type="continuationSeparator" w:id="0">
    <w:p w14:paraId="3DD29E00" w14:textId="77777777" w:rsidR="00464CB0" w:rsidRDefault="00464CB0">
      <w:r>
        <w:continuationSeparator/>
      </w:r>
    </w:p>
  </w:footnote>
  <w:footnote w:id="1">
    <w:p w14:paraId="1135C93D" w14:textId="77777777" w:rsidR="001C25DF" w:rsidRPr="0041061D" w:rsidRDefault="001C25DF" w:rsidP="001C25DF">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F16BEF" w:rsidRPr="0050283E" w:rsidRDefault="00F16BEF"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F16BEF" w:rsidRDefault="00F16BEF"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F16BEF" w:rsidRDefault="00F16BEF"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F16BEF" w:rsidRDefault="00F16BEF" w:rsidP="005C24E2">
    <w:pPr>
      <w:pStyle w:val="En-tte"/>
      <w:tabs>
        <w:tab w:val="left" w:pos="142"/>
      </w:tabs>
      <w:ind w:left="-426"/>
    </w:pPr>
    <w:r>
      <w:rPr>
        <w:noProof/>
        <w:lang w:val="pt-BR" w:eastAsia="pt-BR"/>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F16BEF" w:rsidRDefault="00F16BEF">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F16BEF" w:rsidRDefault="00F16BEF" w:rsidP="00707B69">
    <w:pPr>
      <w:pStyle w:val="En-tte"/>
      <w:ind w:left="-993"/>
    </w:pPr>
    <w:r>
      <w:rPr>
        <w:noProof/>
        <w:lang w:val="pt-BR" w:eastAsia="pt-BR"/>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F16BEF" w:rsidRDefault="00F16BEF"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F16BEF" w:rsidRPr="00707B69" w:rsidRDefault="00F16BEF" w:rsidP="00AC48DD">
    <w:pPr>
      <w:pStyle w:val="En-tte"/>
      <w:rPr>
        <w:rFonts w:asciiTheme="minorHAnsi" w:hAnsiTheme="minorHAnsi" w:cs="Arial"/>
        <w:sz w:val="24"/>
      </w:rPr>
    </w:pPr>
    <w:r>
      <w:rPr>
        <w:noProof/>
        <w:lang w:val="pt-BR" w:eastAsia="pt-BR"/>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F16BEF" w:rsidRPr="00AC48DD" w:rsidRDefault="00F16BE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F16BEF" w:rsidRPr="00F13E6E" w:rsidRDefault="00F16BEF"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F16BEF" w:rsidRPr="00AC48DD" w:rsidRDefault="00F16BE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F16BEF" w:rsidRPr="00707B69" w:rsidRDefault="00F16BEF" w:rsidP="00AC48DD">
    <w:pPr>
      <w:pStyle w:val="En-tte"/>
      <w:rPr>
        <w:rFonts w:asciiTheme="minorHAnsi" w:hAnsiTheme="minorHAnsi" w:cs="Arial"/>
        <w:sz w:val="24"/>
      </w:rPr>
    </w:pPr>
    <w:r>
      <w:rPr>
        <w:noProof/>
        <w:lang w:val="pt-BR" w:eastAsia="pt-BR"/>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F16BEF" w:rsidRPr="00AC48DD" w:rsidRDefault="00F16BE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F16BEF" w:rsidRDefault="00F16BEF"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F16BEF" w:rsidRPr="00AC48DD" w:rsidRDefault="00F16BE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F16BEF" w:rsidRPr="00707B69" w:rsidRDefault="00F16BEF" w:rsidP="00996FEA">
    <w:pPr>
      <w:pStyle w:val="En-tte"/>
      <w:rPr>
        <w:rFonts w:asciiTheme="minorHAnsi" w:hAnsiTheme="minorHAnsi" w:cs="Arial"/>
        <w:sz w:val="24"/>
      </w:rPr>
    </w:pPr>
    <w:r>
      <w:rPr>
        <w:noProof/>
        <w:lang w:val="pt-BR" w:eastAsia="pt-BR"/>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F16BEF" w:rsidRPr="00AC48DD" w:rsidRDefault="00F16BE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F16BEF" w:rsidRDefault="00F16BE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F16BEF" w:rsidRPr="00996FEA" w:rsidRDefault="00F16BE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425"/>
        </w:tabs>
        <w:ind w:left="-785"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A1EA4"/>
    <w:multiLevelType w:val="hybridMultilevel"/>
    <w:tmpl w:val="3D7AC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7"/>
  </w:num>
  <w:num w:numId="5">
    <w:abstractNumId w:val="5"/>
  </w:num>
  <w:num w:numId="6">
    <w:abstractNumId w:val="43"/>
  </w:num>
  <w:num w:numId="7">
    <w:abstractNumId w:val="18"/>
  </w:num>
  <w:num w:numId="8">
    <w:abstractNumId w:val="28"/>
  </w:num>
  <w:num w:numId="9">
    <w:abstractNumId w:val="14"/>
  </w:num>
  <w:num w:numId="10">
    <w:abstractNumId w:val="21"/>
  </w:num>
  <w:num w:numId="11">
    <w:abstractNumId w:val="25"/>
  </w:num>
  <w:num w:numId="12">
    <w:abstractNumId w:val="20"/>
  </w:num>
  <w:num w:numId="13">
    <w:abstractNumId w:val="42"/>
  </w:num>
  <w:num w:numId="14">
    <w:abstractNumId w:val="10"/>
  </w:num>
  <w:num w:numId="15">
    <w:abstractNumId w:val="46"/>
  </w:num>
  <w:num w:numId="16">
    <w:abstractNumId w:val="30"/>
  </w:num>
  <w:num w:numId="17">
    <w:abstractNumId w:val="50"/>
  </w:num>
  <w:num w:numId="18">
    <w:abstractNumId w:val="0"/>
    <w:lvlOverride w:ilvl="0">
      <w:startOverride w:val="1"/>
    </w:lvlOverride>
  </w:num>
  <w:num w:numId="19">
    <w:abstractNumId w:val="32"/>
  </w:num>
  <w:num w:numId="20">
    <w:abstractNumId w:val="1"/>
  </w:num>
  <w:num w:numId="21">
    <w:abstractNumId w:val="53"/>
  </w:num>
  <w:num w:numId="22">
    <w:abstractNumId w:val="52"/>
  </w:num>
  <w:num w:numId="23">
    <w:abstractNumId w:val="33"/>
  </w:num>
  <w:num w:numId="24">
    <w:abstractNumId w:val="40"/>
  </w:num>
  <w:num w:numId="25">
    <w:abstractNumId w:val="17"/>
  </w:num>
  <w:num w:numId="26">
    <w:abstractNumId w:val="31"/>
  </w:num>
  <w:num w:numId="27">
    <w:abstractNumId w:val="49"/>
  </w:num>
  <w:num w:numId="28">
    <w:abstractNumId w:val="13"/>
  </w:num>
  <w:num w:numId="29">
    <w:abstractNumId w:val="9"/>
  </w:num>
  <w:num w:numId="30">
    <w:abstractNumId w:val="11"/>
  </w:num>
  <w:num w:numId="31">
    <w:abstractNumId w:val="2"/>
  </w:num>
  <w:num w:numId="32">
    <w:abstractNumId w:val="23"/>
  </w:num>
  <w:num w:numId="33">
    <w:abstractNumId w:val="24"/>
  </w:num>
  <w:num w:numId="34">
    <w:abstractNumId w:val="26"/>
  </w:num>
  <w:num w:numId="35">
    <w:abstractNumId w:val="41"/>
  </w:num>
  <w:num w:numId="36">
    <w:abstractNumId w:val="19"/>
  </w:num>
  <w:num w:numId="37">
    <w:abstractNumId w:val="36"/>
  </w:num>
  <w:num w:numId="38">
    <w:abstractNumId w:val="4"/>
  </w:num>
  <w:num w:numId="39">
    <w:abstractNumId w:val="48"/>
  </w:num>
  <w:num w:numId="40">
    <w:abstractNumId w:val="47"/>
  </w:num>
  <w:num w:numId="41">
    <w:abstractNumId w:val="45"/>
  </w:num>
  <w:num w:numId="42">
    <w:abstractNumId w:val="34"/>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9"/>
  </w:num>
  <w:num w:numId="50">
    <w:abstractNumId w:val="35"/>
  </w:num>
  <w:num w:numId="51">
    <w:abstractNumId w:val="15"/>
  </w:num>
  <w:num w:numId="52">
    <w:abstractNumId w:val="7"/>
  </w:num>
  <w:num w:numId="53">
    <w:abstractNumId w:val="27"/>
  </w:num>
  <w:num w:numId="54">
    <w:abstractNumId w:val="22"/>
  </w:num>
  <w:num w:numId="55">
    <w:abstractNumId w:val="51"/>
  </w:num>
  <w:num w:numId="56">
    <w:abstractNumId w:val="44"/>
  </w:num>
  <w:num w:numId="57">
    <w:abstractNumId w:val="16"/>
  </w:num>
  <w:num w:numId="58">
    <w:abstractNumId w:val="44"/>
  </w:num>
  <w:num w:numId="59">
    <w:abstractNumId w:val="44"/>
  </w:num>
  <w:num w:numId="60">
    <w:abstractNumId w:val="20"/>
  </w:num>
  <w:num w:numId="61">
    <w:abstractNumId w:val="54"/>
  </w:num>
  <w:num w:numId="62">
    <w:abstractNumId w:val="53"/>
  </w:num>
  <w:num w:numId="63">
    <w:abstractNumId w:val="1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e VAILLOT">
    <w15:presenceInfo w15:providerId="Windows Live" w15:userId="19fbb0e06744e005"/>
  </w15:person>
  <w15:person w15:author="Thioro SARR">
    <w15:presenceInfo w15:providerId="AD" w15:userId="S-1-5-21-3406572209-2354835200-999462638-17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92A"/>
    <w:rsid w:val="00004AE6"/>
    <w:rsid w:val="0000635E"/>
    <w:rsid w:val="00020E02"/>
    <w:rsid w:val="00021B83"/>
    <w:rsid w:val="000243D6"/>
    <w:rsid w:val="00024709"/>
    <w:rsid w:val="00025DBE"/>
    <w:rsid w:val="000266C9"/>
    <w:rsid w:val="00031F69"/>
    <w:rsid w:val="000333A3"/>
    <w:rsid w:val="0003445A"/>
    <w:rsid w:val="00037915"/>
    <w:rsid w:val="00043222"/>
    <w:rsid w:val="00044AC3"/>
    <w:rsid w:val="0004522F"/>
    <w:rsid w:val="000455A6"/>
    <w:rsid w:val="00045C57"/>
    <w:rsid w:val="000461BD"/>
    <w:rsid w:val="00051787"/>
    <w:rsid w:val="00052394"/>
    <w:rsid w:val="000569A8"/>
    <w:rsid w:val="00062C21"/>
    <w:rsid w:val="000631C6"/>
    <w:rsid w:val="0006442E"/>
    <w:rsid w:val="00064B06"/>
    <w:rsid w:val="00064FD8"/>
    <w:rsid w:val="00067C4D"/>
    <w:rsid w:val="0007066B"/>
    <w:rsid w:val="000708A6"/>
    <w:rsid w:val="00075F8E"/>
    <w:rsid w:val="00076320"/>
    <w:rsid w:val="0007670D"/>
    <w:rsid w:val="00085829"/>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C9A"/>
    <w:rsid w:val="000C5E22"/>
    <w:rsid w:val="000C7D83"/>
    <w:rsid w:val="000D19AC"/>
    <w:rsid w:val="000D1A0F"/>
    <w:rsid w:val="000D3533"/>
    <w:rsid w:val="000D43C1"/>
    <w:rsid w:val="000D4E94"/>
    <w:rsid w:val="000E2F9C"/>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5770F"/>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5C8A"/>
    <w:rsid w:val="001862D1"/>
    <w:rsid w:val="001865CB"/>
    <w:rsid w:val="0018733B"/>
    <w:rsid w:val="00187455"/>
    <w:rsid w:val="0018750E"/>
    <w:rsid w:val="00192EDE"/>
    <w:rsid w:val="00197CF8"/>
    <w:rsid w:val="001B140A"/>
    <w:rsid w:val="001B5605"/>
    <w:rsid w:val="001B6DF5"/>
    <w:rsid w:val="001C25DF"/>
    <w:rsid w:val="001C6E09"/>
    <w:rsid w:val="001C7353"/>
    <w:rsid w:val="001D458E"/>
    <w:rsid w:val="001D4CA1"/>
    <w:rsid w:val="001D7448"/>
    <w:rsid w:val="001E008E"/>
    <w:rsid w:val="001E12A9"/>
    <w:rsid w:val="001E2FD5"/>
    <w:rsid w:val="001E311F"/>
    <w:rsid w:val="001E4CCB"/>
    <w:rsid w:val="001F7664"/>
    <w:rsid w:val="00202F63"/>
    <w:rsid w:val="0020469A"/>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9623F"/>
    <w:rsid w:val="00296ED9"/>
    <w:rsid w:val="002A19B9"/>
    <w:rsid w:val="002A3730"/>
    <w:rsid w:val="002A5986"/>
    <w:rsid w:val="002B2974"/>
    <w:rsid w:val="002B4A5D"/>
    <w:rsid w:val="002C078E"/>
    <w:rsid w:val="002C38B1"/>
    <w:rsid w:val="002C42C8"/>
    <w:rsid w:val="002C46DE"/>
    <w:rsid w:val="002D275B"/>
    <w:rsid w:val="002D4948"/>
    <w:rsid w:val="002D597F"/>
    <w:rsid w:val="002D5EDB"/>
    <w:rsid w:val="002E3CF6"/>
    <w:rsid w:val="002F0361"/>
    <w:rsid w:val="002F072C"/>
    <w:rsid w:val="002F2D1F"/>
    <w:rsid w:val="002F342B"/>
    <w:rsid w:val="003009BE"/>
    <w:rsid w:val="003027A4"/>
    <w:rsid w:val="003045C2"/>
    <w:rsid w:val="003061E8"/>
    <w:rsid w:val="00306A21"/>
    <w:rsid w:val="00307CED"/>
    <w:rsid w:val="00310D67"/>
    <w:rsid w:val="003115EA"/>
    <w:rsid w:val="00311A70"/>
    <w:rsid w:val="00312220"/>
    <w:rsid w:val="003143A8"/>
    <w:rsid w:val="00314455"/>
    <w:rsid w:val="003231C9"/>
    <w:rsid w:val="00323A64"/>
    <w:rsid w:val="003245D7"/>
    <w:rsid w:val="00326C01"/>
    <w:rsid w:val="00330230"/>
    <w:rsid w:val="003318E8"/>
    <w:rsid w:val="0033197D"/>
    <w:rsid w:val="003348B9"/>
    <w:rsid w:val="0034115E"/>
    <w:rsid w:val="00341850"/>
    <w:rsid w:val="00343CFA"/>
    <w:rsid w:val="00345172"/>
    <w:rsid w:val="00345AEE"/>
    <w:rsid w:val="00347846"/>
    <w:rsid w:val="00347D93"/>
    <w:rsid w:val="003532E1"/>
    <w:rsid w:val="00355606"/>
    <w:rsid w:val="00357B46"/>
    <w:rsid w:val="00363261"/>
    <w:rsid w:val="00366937"/>
    <w:rsid w:val="00366B4C"/>
    <w:rsid w:val="00370EDB"/>
    <w:rsid w:val="00375751"/>
    <w:rsid w:val="003805AF"/>
    <w:rsid w:val="00384921"/>
    <w:rsid w:val="003865B8"/>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313A"/>
    <w:rsid w:val="0042438D"/>
    <w:rsid w:val="004315ED"/>
    <w:rsid w:val="0043352D"/>
    <w:rsid w:val="00436E95"/>
    <w:rsid w:val="0044275E"/>
    <w:rsid w:val="004441AD"/>
    <w:rsid w:val="004537EA"/>
    <w:rsid w:val="00456853"/>
    <w:rsid w:val="0045693E"/>
    <w:rsid w:val="00456DBD"/>
    <w:rsid w:val="0046446F"/>
    <w:rsid w:val="00464549"/>
    <w:rsid w:val="00464CB0"/>
    <w:rsid w:val="00466A20"/>
    <w:rsid w:val="004709C6"/>
    <w:rsid w:val="0048479B"/>
    <w:rsid w:val="00490566"/>
    <w:rsid w:val="0049369D"/>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29F"/>
    <w:rsid w:val="004E0874"/>
    <w:rsid w:val="004E2353"/>
    <w:rsid w:val="004E42F4"/>
    <w:rsid w:val="004F2567"/>
    <w:rsid w:val="004F36DD"/>
    <w:rsid w:val="004F3F83"/>
    <w:rsid w:val="004F4ECE"/>
    <w:rsid w:val="004F57A1"/>
    <w:rsid w:val="004F77B4"/>
    <w:rsid w:val="00501005"/>
    <w:rsid w:val="00502DDF"/>
    <w:rsid w:val="00503C26"/>
    <w:rsid w:val="00505787"/>
    <w:rsid w:val="00506114"/>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130C"/>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C4E2F"/>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067BD"/>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268A"/>
    <w:rsid w:val="006536FA"/>
    <w:rsid w:val="00655B0D"/>
    <w:rsid w:val="00656639"/>
    <w:rsid w:val="00660060"/>
    <w:rsid w:val="00663098"/>
    <w:rsid w:val="006631E1"/>
    <w:rsid w:val="00663C0B"/>
    <w:rsid w:val="00666856"/>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272EF"/>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3353"/>
    <w:rsid w:val="007654E9"/>
    <w:rsid w:val="007716CB"/>
    <w:rsid w:val="00775808"/>
    <w:rsid w:val="00781982"/>
    <w:rsid w:val="00782242"/>
    <w:rsid w:val="00790F3A"/>
    <w:rsid w:val="007925B5"/>
    <w:rsid w:val="00794721"/>
    <w:rsid w:val="00796758"/>
    <w:rsid w:val="007979DB"/>
    <w:rsid w:val="007B112F"/>
    <w:rsid w:val="007B115E"/>
    <w:rsid w:val="007B473C"/>
    <w:rsid w:val="007B538C"/>
    <w:rsid w:val="007B7E4E"/>
    <w:rsid w:val="007C0492"/>
    <w:rsid w:val="007C42D8"/>
    <w:rsid w:val="007C47E8"/>
    <w:rsid w:val="007C612D"/>
    <w:rsid w:val="007D3A12"/>
    <w:rsid w:val="007E2198"/>
    <w:rsid w:val="007E32DD"/>
    <w:rsid w:val="007F0A69"/>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657C"/>
    <w:rsid w:val="0088659F"/>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23B6"/>
    <w:rsid w:val="009243C9"/>
    <w:rsid w:val="00936414"/>
    <w:rsid w:val="00940289"/>
    <w:rsid w:val="00941368"/>
    <w:rsid w:val="009416AD"/>
    <w:rsid w:val="009433E7"/>
    <w:rsid w:val="00944881"/>
    <w:rsid w:val="00947488"/>
    <w:rsid w:val="00947C28"/>
    <w:rsid w:val="0095137D"/>
    <w:rsid w:val="00953A6A"/>
    <w:rsid w:val="00964820"/>
    <w:rsid w:val="00971677"/>
    <w:rsid w:val="0097249F"/>
    <w:rsid w:val="00973B1D"/>
    <w:rsid w:val="00974028"/>
    <w:rsid w:val="00975572"/>
    <w:rsid w:val="009766DB"/>
    <w:rsid w:val="00982BB2"/>
    <w:rsid w:val="00984461"/>
    <w:rsid w:val="009879A2"/>
    <w:rsid w:val="00990C19"/>
    <w:rsid w:val="009959D8"/>
    <w:rsid w:val="00996094"/>
    <w:rsid w:val="00996FEA"/>
    <w:rsid w:val="009A4D19"/>
    <w:rsid w:val="009A549E"/>
    <w:rsid w:val="009B5103"/>
    <w:rsid w:val="009B584E"/>
    <w:rsid w:val="009B5F91"/>
    <w:rsid w:val="009C0B55"/>
    <w:rsid w:val="009C3F63"/>
    <w:rsid w:val="009C621B"/>
    <w:rsid w:val="009D0971"/>
    <w:rsid w:val="009D1611"/>
    <w:rsid w:val="009D1A97"/>
    <w:rsid w:val="009D33D1"/>
    <w:rsid w:val="009D46D9"/>
    <w:rsid w:val="009D6049"/>
    <w:rsid w:val="009D60D5"/>
    <w:rsid w:val="009E4891"/>
    <w:rsid w:val="009E79B2"/>
    <w:rsid w:val="009F3B5B"/>
    <w:rsid w:val="009F3ED9"/>
    <w:rsid w:val="009F49E3"/>
    <w:rsid w:val="00A0090D"/>
    <w:rsid w:val="00A0334B"/>
    <w:rsid w:val="00A0436E"/>
    <w:rsid w:val="00A04B43"/>
    <w:rsid w:val="00A0594E"/>
    <w:rsid w:val="00A05B55"/>
    <w:rsid w:val="00A107F3"/>
    <w:rsid w:val="00A13CD1"/>
    <w:rsid w:val="00A15979"/>
    <w:rsid w:val="00A16442"/>
    <w:rsid w:val="00A1761D"/>
    <w:rsid w:val="00A17DB1"/>
    <w:rsid w:val="00A2392F"/>
    <w:rsid w:val="00A23B10"/>
    <w:rsid w:val="00A246CE"/>
    <w:rsid w:val="00A27720"/>
    <w:rsid w:val="00A34452"/>
    <w:rsid w:val="00A34CFA"/>
    <w:rsid w:val="00A36A64"/>
    <w:rsid w:val="00A41F8A"/>
    <w:rsid w:val="00A45FE4"/>
    <w:rsid w:val="00A50B8E"/>
    <w:rsid w:val="00A53B86"/>
    <w:rsid w:val="00A54F64"/>
    <w:rsid w:val="00A57D85"/>
    <w:rsid w:val="00A57FBD"/>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0B13"/>
    <w:rsid w:val="00AD2AA5"/>
    <w:rsid w:val="00AD70DD"/>
    <w:rsid w:val="00AD779A"/>
    <w:rsid w:val="00AE0CBF"/>
    <w:rsid w:val="00AF0502"/>
    <w:rsid w:val="00AF228F"/>
    <w:rsid w:val="00AF33C4"/>
    <w:rsid w:val="00AF450C"/>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0E55"/>
    <w:rsid w:val="00B4244A"/>
    <w:rsid w:val="00B42FD0"/>
    <w:rsid w:val="00B54183"/>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3E2E"/>
    <w:rsid w:val="00BC4CC2"/>
    <w:rsid w:val="00BC5A69"/>
    <w:rsid w:val="00BD3F91"/>
    <w:rsid w:val="00BD519F"/>
    <w:rsid w:val="00BE1860"/>
    <w:rsid w:val="00BE2239"/>
    <w:rsid w:val="00BE3AA9"/>
    <w:rsid w:val="00BE6CBF"/>
    <w:rsid w:val="00BF4291"/>
    <w:rsid w:val="00BF6EF2"/>
    <w:rsid w:val="00C047CA"/>
    <w:rsid w:val="00C04DC9"/>
    <w:rsid w:val="00C05CC0"/>
    <w:rsid w:val="00C136A7"/>
    <w:rsid w:val="00C13716"/>
    <w:rsid w:val="00C162E1"/>
    <w:rsid w:val="00C20435"/>
    <w:rsid w:val="00C21011"/>
    <w:rsid w:val="00C2145A"/>
    <w:rsid w:val="00C23294"/>
    <w:rsid w:val="00C23AA2"/>
    <w:rsid w:val="00C249E5"/>
    <w:rsid w:val="00C27993"/>
    <w:rsid w:val="00C27D4C"/>
    <w:rsid w:val="00C32092"/>
    <w:rsid w:val="00C3308A"/>
    <w:rsid w:val="00C33FC5"/>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16179"/>
    <w:rsid w:val="00D23E07"/>
    <w:rsid w:val="00D26361"/>
    <w:rsid w:val="00D27F14"/>
    <w:rsid w:val="00D307D0"/>
    <w:rsid w:val="00D31A4D"/>
    <w:rsid w:val="00D3292F"/>
    <w:rsid w:val="00D4632A"/>
    <w:rsid w:val="00D51BB9"/>
    <w:rsid w:val="00D569AF"/>
    <w:rsid w:val="00D57337"/>
    <w:rsid w:val="00D639EA"/>
    <w:rsid w:val="00D67295"/>
    <w:rsid w:val="00D70930"/>
    <w:rsid w:val="00D742B7"/>
    <w:rsid w:val="00D80144"/>
    <w:rsid w:val="00D81264"/>
    <w:rsid w:val="00D82F0A"/>
    <w:rsid w:val="00D830F2"/>
    <w:rsid w:val="00D84D04"/>
    <w:rsid w:val="00D853CB"/>
    <w:rsid w:val="00D85889"/>
    <w:rsid w:val="00D85D50"/>
    <w:rsid w:val="00D8651A"/>
    <w:rsid w:val="00D949F0"/>
    <w:rsid w:val="00D95D87"/>
    <w:rsid w:val="00D96A12"/>
    <w:rsid w:val="00D96AB7"/>
    <w:rsid w:val="00DA0E13"/>
    <w:rsid w:val="00DA114C"/>
    <w:rsid w:val="00DA34BB"/>
    <w:rsid w:val="00DA34BC"/>
    <w:rsid w:val="00DA472B"/>
    <w:rsid w:val="00DB1421"/>
    <w:rsid w:val="00DB1632"/>
    <w:rsid w:val="00DB34B5"/>
    <w:rsid w:val="00DB7D43"/>
    <w:rsid w:val="00DC1669"/>
    <w:rsid w:val="00DC4040"/>
    <w:rsid w:val="00DD169A"/>
    <w:rsid w:val="00DD54AC"/>
    <w:rsid w:val="00DD6625"/>
    <w:rsid w:val="00DE0A61"/>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4BC6"/>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152F"/>
    <w:rsid w:val="00E849ED"/>
    <w:rsid w:val="00E92572"/>
    <w:rsid w:val="00E9264A"/>
    <w:rsid w:val="00E9488D"/>
    <w:rsid w:val="00E950C6"/>
    <w:rsid w:val="00E953BC"/>
    <w:rsid w:val="00E953FE"/>
    <w:rsid w:val="00E956EE"/>
    <w:rsid w:val="00EA1301"/>
    <w:rsid w:val="00EA2A29"/>
    <w:rsid w:val="00EA527C"/>
    <w:rsid w:val="00EA61FB"/>
    <w:rsid w:val="00EA640A"/>
    <w:rsid w:val="00EA6E0B"/>
    <w:rsid w:val="00EB13E2"/>
    <w:rsid w:val="00EB4258"/>
    <w:rsid w:val="00EB6F85"/>
    <w:rsid w:val="00EC0294"/>
    <w:rsid w:val="00EC08C6"/>
    <w:rsid w:val="00ED0DD6"/>
    <w:rsid w:val="00ED3029"/>
    <w:rsid w:val="00ED37FE"/>
    <w:rsid w:val="00ED5568"/>
    <w:rsid w:val="00ED5F00"/>
    <w:rsid w:val="00ED6301"/>
    <w:rsid w:val="00EE1C0C"/>
    <w:rsid w:val="00EF1BFA"/>
    <w:rsid w:val="00EF395A"/>
    <w:rsid w:val="00EF5C0A"/>
    <w:rsid w:val="00EF653D"/>
    <w:rsid w:val="00F01F99"/>
    <w:rsid w:val="00F02FBC"/>
    <w:rsid w:val="00F07EEF"/>
    <w:rsid w:val="00F10406"/>
    <w:rsid w:val="00F12D7C"/>
    <w:rsid w:val="00F138D6"/>
    <w:rsid w:val="00F13E6E"/>
    <w:rsid w:val="00F14FF1"/>
    <w:rsid w:val="00F16BEF"/>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E8E"/>
    <w:rsid w:val="00F4758A"/>
    <w:rsid w:val="00F50F58"/>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6C47"/>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35" Type="http://schemas.microsoft.com/office/2018/08/relationships/commentsExtensible" Target="commentsExtensi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7431E-1EE7-4084-AC69-971E2295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21</Pages>
  <Words>6876</Words>
  <Characters>37136</Characters>
  <Application>Microsoft Office Word</Application>
  <DocSecurity>0</DocSecurity>
  <Lines>309</Lines>
  <Paragraphs>87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43925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Jean-Michel ITTE</cp:lastModifiedBy>
  <cp:revision>2</cp:revision>
  <cp:lastPrinted>2014-11-19T14:39:00Z</cp:lastPrinted>
  <dcterms:created xsi:type="dcterms:W3CDTF">2025-08-19T12:11:00Z</dcterms:created>
  <dcterms:modified xsi:type="dcterms:W3CDTF">2025-08-19T12:11:00Z</dcterms:modified>
</cp:coreProperties>
</file>